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30FC78CF" w14:textId="641DF75B" w:rsidR="006D706B" w:rsidRPr="005C19A8" w:rsidRDefault="006E4F58" w:rsidP="006E4F58">
      <w:pPr>
        <w:spacing w:after="0" w:line="240" w:lineRule="auto"/>
        <w:rPr>
          <w:rFonts w:ascii="Times New Roman" w:eastAsia="Times New Roman" w:hAnsi="Times New Roman" w:cs="Times New Roman"/>
        </w:rPr>
      </w:pPr>
      <w:r w:rsidRPr="005C19A8">
        <w:rPr>
          <w:rFonts w:ascii="Times New Roman" w:eastAsia="Times New Roman" w:hAnsi="Times New Roman" w:cs="Times New Roman"/>
        </w:rPr>
        <w:t xml:space="preserve">This Contract (“this Contract”), entered into by and between </w:t>
      </w:r>
      <w:r w:rsidR="006D706B" w:rsidRPr="005C19A8">
        <w:rPr>
          <w:rFonts w:ascii="Times New Roman" w:eastAsia="Times New Roman" w:hAnsi="Times New Roman" w:cs="Times New Roman"/>
        </w:rPr>
        <w:t>the Department of Administration on behalf of All State Agencies</w:t>
      </w:r>
      <w:r w:rsidRPr="005C19A8">
        <w:rPr>
          <w:rFonts w:ascii="Times New Roman" w:eastAsia="Times New Roman" w:hAnsi="Times New Roman" w:cs="Times New Roman"/>
        </w:rPr>
        <w:t xml:space="preserve"> (the “State”) and </w:t>
      </w:r>
      <w:r w:rsidRPr="008C0313">
        <w:rPr>
          <w:rFonts w:ascii="Times New Roman" w:eastAsia="Times New Roman" w:hAnsi="Times New Roman" w:cs="Times New Roman"/>
          <w:u w:val="single"/>
        </w:rPr>
        <w:t>________________</w:t>
      </w:r>
      <w:r w:rsidR="008C0313" w:rsidRPr="008C0313">
        <w:rPr>
          <w:rFonts w:ascii="Times New Roman" w:eastAsia="Times New Roman" w:hAnsi="Times New Roman" w:cs="Times New Roman"/>
          <w:u w:val="single"/>
        </w:rPr>
        <w:t xml:space="preserve">_ </w:t>
      </w:r>
      <w:r w:rsidR="008C0313">
        <w:rPr>
          <w:rFonts w:ascii="Times New Roman" w:eastAsia="Times New Roman" w:hAnsi="Times New Roman" w:cs="Times New Roman"/>
        </w:rPr>
        <w:t>(</w:t>
      </w:r>
      <w:r w:rsidRPr="005C19A8">
        <w:rPr>
          <w:rFonts w:ascii="Times New Roman" w:eastAsia="Times New Roman" w:hAnsi="Times New Roman" w:cs="Times New Roman"/>
        </w:rPr>
        <w:t xml:space="preserve">the “Contractor”), is executed pursuant to the terms and conditions set forth herein.  </w:t>
      </w:r>
    </w:p>
    <w:p w14:paraId="5DB445C8" w14:textId="77777777" w:rsidR="006D706B" w:rsidRPr="005C19A8" w:rsidRDefault="006D706B" w:rsidP="006E4F58">
      <w:pPr>
        <w:spacing w:after="0" w:line="240" w:lineRule="auto"/>
        <w:rPr>
          <w:rFonts w:ascii="Times New Roman" w:eastAsia="Times New Roman" w:hAnsi="Times New Roman" w:cs="Times New Roman"/>
        </w:rPr>
      </w:pPr>
    </w:p>
    <w:p w14:paraId="172A11F2" w14:textId="60B36847" w:rsidR="006E4F58" w:rsidRPr="005C19A8" w:rsidRDefault="006E4F58" w:rsidP="006E4F58">
      <w:pPr>
        <w:spacing w:after="0" w:line="240" w:lineRule="auto"/>
        <w:rPr>
          <w:rFonts w:ascii="Times New Roman" w:eastAsia="Times New Roman" w:hAnsi="Times New Roman" w:cs="Times New Roman"/>
        </w:rPr>
      </w:pPr>
      <w:r w:rsidRPr="005C19A8">
        <w:rPr>
          <w:rFonts w:ascii="Times New Roman" w:eastAsia="Times New Roman" w:hAnsi="Times New Roman" w:cs="Times New Roman"/>
        </w:rPr>
        <w:t xml:space="preserve">In consideration of those mutual undertakings and covenants, the parties agree as follows:  </w:t>
      </w:r>
    </w:p>
    <w:p w14:paraId="172A11F3" w14:textId="77777777" w:rsidR="006E4F58" w:rsidRPr="005C19A8" w:rsidRDefault="006E4F58" w:rsidP="006E4F58">
      <w:pPr>
        <w:spacing w:after="0" w:line="240" w:lineRule="auto"/>
        <w:rPr>
          <w:rFonts w:ascii="Times New Roman" w:eastAsia="Times New Roman" w:hAnsi="Times New Roman" w:cs="Times New Roman"/>
        </w:rPr>
      </w:pPr>
    </w:p>
    <w:p w14:paraId="172A11F4" w14:textId="53BEA6E0" w:rsidR="006E4F58" w:rsidRPr="005C19A8" w:rsidRDefault="006E4F58" w:rsidP="006E4F58">
      <w:pPr>
        <w:spacing w:after="0" w:line="240" w:lineRule="auto"/>
        <w:rPr>
          <w:rFonts w:ascii="Times New Roman" w:eastAsia="Times New Roman" w:hAnsi="Times New Roman" w:cs="Times New Roman"/>
        </w:rPr>
      </w:pPr>
      <w:r w:rsidRPr="005C19A8">
        <w:rPr>
          <w:rFonts w:ascii="Times New Roman" w:eastAsia="Times New Roman" w:hAnsi="Times New Roman" w:cs="Times New Roman"/>
          <w:b/>
        </w:rPr>
        <w:t>1.  Duties of Contractor</w:t>
      </w:r>
      <w:r w:rsidR="006157BA" w:rsidRPr="005C19A8">
        <w:rPr>
          <w:rFonts w:ascii="Times New Roman" w:eastAsia="Times New Roman" w:hAnsi="Times New Roman" w:cs="Times New Roman"/>
        </w:rPr>
        <w:t xml:space="preserve">.  </w:t>
      </w:r>
      <w:r w:rsidR="006D706B" w:rsidRPr="005C19A8">
        <w:rPr>
          <w:rFonts w:ascii="Times New Roman" w:eastAsia="Times New Roman" w:hAnsi="Times New Roman" w:cs="Times New Roman"/>
        </w:rPr>
        <w:t xml:space="preserve">The Indiana Department of Administration on behalf of All State Entities here in referred to as (“State”) is establishing a Quantity Purchase Agreement (QPA) for document destruction services. The Contractor shall provide these services and commodities necessary to the State as set forth in RFP </w:t>
      </w:r>
      <w:r w:rsidR="00FA498D" w:rsidRPr="005C19A8">
        <w:rPr>
          <w:rFonts w:ascii="Times New Roman" w:eastAsia="Times New Roman" w:hAnsi="Times New Roman" w:cs="Times New Roman"/>
        </w:rPr>
        <w:t>2</w:t>
      </w:r>
      <w:r w:rsidR="00E645F4" w:rsidRPr="005C19A8">
        <w:rPr>
          <w:rFonts w:ascii="Times New Roman" w:eastAsia="Times New Roman" w:hAnsi="Times New Roman" w:cs="Times New Roman"/>
        </w:rPr>
        <w:t>3</w:t>
      </w:r>
      <w:r w:rsidR="00FA498D" w:rsidRPr="005C19A8">
        <w:rPr>
          <w:rFonts w:ascii="Times New Roman" w:eastAsia="Times New Roman" w:hAnsi="Times New Roman" w:cs="Times New Roman"/>
        </w:rPr>
        <w:t>-68162</w:t>
      </w:r>
      <w:r w:rsidR="006D706B" w:rsidRPr="005C19A8">
        <w:rPr>
          <w:rFonts w:ascii="Times New Roman" w:eastAsia="Times New Roman" w:hAnsi="Times New Roman" w:cs="Times New Roman"/>
        </w:rPr>
        <w:t>, the Contractor’s response, and clarifications, attached hereto in specific exhibits and made a part of this Contract herein by reference. The following contract exhibits are hereby included in this Contract and incorporated herein by reference as follows:</w:t>
      </w:r>
    </w:p>
    <w:p w14:paraId="29AAA282" w14:textId="77777777" w:rsidR="00F143A6" w:rsidRPr="005C19A8" w:rsidRDefault="00F143A6" w:rsidP="006E4F58">
      <w:pPr>
        <w:spacing w:after="0" w:line="240" w:lineRule="auto"/>
        <w:rPr>
          <w:rFonts w:ascii="Times New Roman" w:eastAsia="Times New Roman" w:hAnsi="Times New Roman" w:cs="Times New Roman"/>
        </w:rPr>
      </w:pPr>
    </w:p>
    <w:p w14:paraId="166B9D20" w14:textId="77777777" w:rsidR="00F143A6" w:rsidRPr="005C19A8" w:rsidRDefault="00F143A6" w:rsidP="00F143A6">
      <w:pPr>
        <w:pStyle w:val="NoSpacing"/>
        <w:ind w:firstLine="720"/>
        <w:rPr>
          <w:rFonts w:ascii="Times New Roman" w:hAnsi="Times New Roman" w:cs="Times New Roman"/>
        </w:rPr>
      </w:pPr>
      <w:r w:rsidRPr="005C19A8">
        <w:rPr>
          <w:rFonts w:ascii="Times New Roman" w:eastAsia="Times New Roman" w:hAnsi="Times New Roman" w:cs="Times New Roman"/>
        </w:rPr>
        <w:tab/>
      </w:r>
      <w:r w:rsidRPr="005C19A8">
        <w:rPr>
          <w:rFonts w:ascii="Times New Roman" w:hAnsi="Times New Roman" w:cs="Times New Roman"/>
          <w:b/>
          <w:u w:val="single"/>
        </w:rPr>
        <w:t>Exhibit A</w:t>
      </w:r>
      <w:r w:rsidRPr="005C19A8">
        <w:rPr>
          <w:rFonts w:ascii="Times New Roman" w:hAnsi="Times New Roman" w:cs="Times New Roman"/>
        </w:rPr>
        <w:t xml:space="preserve"> = State of Indiana Pricing </w:t>
      </w:r>
    </w:p>
    <w:p w14:paraId="39779969" w14:textId="77777777" w:rsidR="00F143A6" w:rsidRPr="005C19A8" w:rsidRDefault="00F143A6" w:rsidP="00F143A6">
      <w:pPr>
        <w:pStyle w:val="NoSpacing"/>
        <w:ind w:left="720" w:firstLine="720"/>
        <w:rPr>
          <w:rFonts w:ascii="Times New Roman" w:hAnsi="Times New Roman" w:cs="Times New Roman"/>
        </w:rPr>
      </w:pPr>
      <w:r w:rsidRPr="005C19A8">
        <w:rPr>
          <w:rFonts w:ascii="Times New Roman" w:hAnsi="Times New Roman" w:cs="Times New Roman"/>
          <w:b/>
          <w:u w:val="single"/>
        </w:rPr>
        <w:t>Exhibit B</w:t>
      </w:r>
      <w:r w:rsidRPr="005C19A8">
        <w:rPr>
          <w:rFonts w:ascii="Times New Roman" w:hAnsi="Times New Roman" w:cs="Times New Roman"/>
        </w:rPr>
        <w:t xml:space="preserve"> = Service Level Agreements </w:t>
      </w:r>
    </w:p>
    <w:p w14:paraId="3C45213E" w14:textId="77777777" w:rsidR="00F143A6" w:rsidRPr="005C19A8" w:rsidRDefault="00F143A6" w:rsidP="00F143A6">
      <w:pPr>
        <w:pStyle w:val="NoSpacing"/>
        <w:ind w:left="720" w:firstLine="720"/>
        <w:rPr>
          <w:rFonts w:ascii="Times New Roman" w:hAnsi="Times New Roman" w:cs="Times New Roman"/>
        </w:rPr>
      </w:pPr>
      <w:r w:rsidRPr="005C19A8">
        <w:rPr>
          <w:rFonts w:ascii="Times New Roman" w:hAnsi="Times New Roman" w:cs="Times New Roman"/>
          <w:b/>
          <w:u w:val="single"/>
        </w:rPr>
        <w:t>Exhibit C</w:t>
      </w:r>
      <w:r w:rsidRPr="005C19A8">
        <w:rPr>
          <w:rFonts w:ascii="Times New Roman" w:hAnsi="Times New Roman" w:cs="Times New Roman"/>
        </w:rPr>
        <w:t xml:space="preserve"> = Performance Metrics</w:t>
      </w:r>
    </w:p>
    <w:p w14:paraId="02B870E0" w14:textId="43B00024" w:rsidR="001A3A92" w:rsidRPr="005C19A8" w:rsidRDefault="00F143A6" w:rsidP="00F143A6">
      <w:pPr>
        <w:pStyle w:val="NoSpacing"/>
        <w:ind w:left="720" w:firstLine="720"/>
        <w:rPr>
          <w:rFonts w:ascii="Times New Roman" w:hAnsi="Times New Roman" w:cs="Times New Roman"/>
        </w:rPr>
      </w:pPr>
      <w:r w:rsidRPr="005C19A8">
        <w:rPr>
          <w:rFonts w:ascii="Times New Roman" w:hAnsi="Times New Roman" w:cs="Times New Roman"/>
          <w:b/>
          <w:u w:val="single"/>
        </w:rPr>
        <w:t>Exhibit D</w:t>
      </w:r>
      <w:r w:rsidRPr="005C19A8">
        <w:rPr>
          <w:rFonts w:ascii="Times New Roman" w:hAnsi="Times New Roman" w:cs="Times New Roman"/>
        </w:rPr>
        <w:t xml:space="preserve"> = </w:t>
      </w:r>
      <w:bookmarkStart w:id="0" w:name="_Hlk105140545"/>
      <w:r w:rsidR="00D82AAD" w:rsidRPr="005C19A8">
        <w:rPr>
          <w:rFonts w:ascii="Times New Roman" w:hAnsi="Times New Roman" w:cs="Times New Roman"/>
        </w:rPr>
        <w:t>Agency Sub-Agreement Template</w:t>
      </w:r>
      <w:bookmarkEnd w:id="0"/>
    </w:p>
    <w:p w14:paraId="2EF1DD48" w14:textId="77777777" w:rsidR="00135727" w:rsidRPr="005C19A8" w:rsidRDefault="00135727" w:rsidP="001A3A92">
      <w:pPr>
        <w:spacing w:after="0" w:line="240" w:lineRule="auto"/>
        <w:contextualSpacing/>
        <w:rPr>
          <w:rFonts w:ascii="Times New Roman" w:eastAsia="Times New Roman" w:hAnsi="Times New Roman" w:cs="Times New Roman"/>
        </w:rPr>
      </w:pPr>
    </w:p>
    <w:p w14:paraId="336A5E1A" w14:textId="77777777" w:rsidR="00F143A6" w:rsidRPr="005C19A8" w:rsidRDefault="00F143A6" w:rsidP="00F143A6">
      <w:pPr>
        <w:pStyle w:val="NoSpacing"/>
        <w:rPr>
          <w:rFonts w:ascii="Times New Roman" w:hAnsi="Times New Roman" w:cs="Times New Roman"/>
        </w:rPr>
      </w:pPr>
      <w:r w:rsidRPr="005C19A8">
        <w:rPr>
          <w:rFonts w:ascii="Times New Roman" w:hAnsi="Times New Roman" w:cs="Times New Roman"/>
        </w:rPr>
        <w:t xml:space="preserve">The duties of the Contractor are set forth, attached hereto, and fully incorporated herein:  </w:t>
      </w:r>
    </w:p>
    <w:p w14:paraId="12A8EAFB" w14:textId="77777777" w:rsidR="00F143A6" w:rsidRPr="005C19A8" w:rsidRDefault="00F143A6" w:rsidP="00F143A6">
      <w:pPr>
        <w:pStyle w:val="NoSpacing"/>
        <w:rPr>
          <w:rFonts w:ascii="Times New Roman" w:hAnsi="Times New Roman" w:cs="Times New Roman"/>
          <w:b/>
        </w:rPr>
      </w:pPr>
    </w:p>
    <w:p w14:paraId="754B695C" w14:textId="3FC5758D" w:rsidR="00F143A6" w:rsidRPr="005C19A8" w:rsidRDefault="00F143A6" w:rsidP="00F143A6">
      <w:pPr>
        <w:pStyle w:val="NoSpacing"/>
        <w:numPr>
          <w:ilvl w:val="0"/>
          <w:numId w:val="15"/>
        </w:numPr>
        <w:rPr>
          <w:rFonts w:ascii="Times New Roman" w:hAnsi="Times New Roman" w:cs="Times New Roman"/>
          <w:b/>
        </w:rPr>
      </w:pPr>
      <w:r w:rsidRPr="005C19A8">
        <w:rPr>
          <w:rFonts w:ascii="Times New Roman" w:hAnsi="Times New Roman" w:cs="Times New Roman"/>
          <w:b/>
        </w:rPr>
        <w:t>Entities Eligible to Utilize Contract</w:t>
      </w:r>
    </w:p>
    <w:p w14:paraId="61328544" w14:textId="77777777" w:rsidR="006F1680" w:rsidRPr="005C19A8" w:rsidRDefault="006F1680" w:rsidP="006F1680">
      <w:pPr>
        <w:pStyle w:val="NoSpacing"/>
        <w:numPr>
          <w:ilvl w:val="1"/>
          <w:numId w:val="15"/>
        </w:numPr>
        <w:rPr>
          <w:rFonts w:ascii="Times New Roman" w:hAnsi="Times New Roman" w:cs="Times New Roman"/>
          <w:u w:val="single"/>
        </w:rPr>
      </w:pPr>
      <w:r w:rsidRPr="005C19A8">
        <w:rPr>
          <w:rFonts w:ascii="Times New Roman" w:hAnsi="Times New Roman" w:cs="Times New Roman"/>
          <w:u w:val="single"/>
        </w:rPr>
        <w:t>State Agency</w:t>
      </w:r>
    </w:p>
    <w:p w14:paraId="6A2F5A6A" w14:textId="77777777" w:rsidR="006F1680" w:rsidRPr="005C19A8" w:rsidRDefault="006F1680" w:rsidP="006F1680">
      <w:pPr>
        <w:pStyle w:val="NoSpacing"/>
        <w:ind w:left="1800"/>
        <w:rPr>
          <w:rFonts w:ascii="Times New Roman" w:hAnsi="Times New Roman" w:cs="Times New Roman"/>
        </w:rPr>
      </w:pPr>
      <w:r w:rsidRPr="005C19A8">
        <w:rPr>
          <w:rFonts w:ascii="Times New Roman" w:hAnsi="Times New Roman" w:cs="Times New Roman"/>
        </w:rPr>
        <w:t>As defined in IC 4-13-1, “state agency” means an authority, board, branch, commission, committee, department, division, or other instrumentality of the executive, including the administrative, department of state government.</w:t>
      </w:r>
    </w:p>
    <w:p w14:paraId="35AC971C" w14:textId="77777777" w:rsidR="006F1680" w:rsidRPr="005C19A8" w:rsidRDefault="006F1680" w:rsidP="006F1680">
      <w:pPr>
        <w:pStyle w:val="NoSpacing"/>
        <w:ind w:left="1440"/>
        <w:rPr>
          <w:rFonts w:ascii="Times New Roman" w:hAnsi="Times New Roman" w:cs="Times New Roman"/>
        </w:rPr>
      </w:pPr>
    </w:p>
    <w:p w14:paraId="392DD7A7" w14:textId="77777777" w:rsidR="006F1680" w:rsidRPr="005C19A8" w:rsidRDefault="006F1680" w:rsidP="006F1680">
      <w:pPr>
        <w:pStyle w:val="NoSpacing"/>
        <w:numPr>
          <w:ilvl w:val="1"/>
          <w:numId w:val="15"/>
        </w:numPr>
        <w:rPr>
          <w:rFonts w:ascii="Times New Roman" w:hAnsi="Times New Roman" w:cs="Times New Roman"/>
          <w:u w:val="single"/>
        </w:rPr>
      </w:pPr>
      <w:r w:rsidRPr="005C19A8">
        <w:rPr>
          <w:rFonts w:ascii="Times New Roman" w:hAnsi="Times New Roman" w:cs="Times New Roman"/>
          <w:u w:val="single"/>
        </w:rPr>
        <w:t>K-12Indiana</w:t>
      </w:r>
    </w:p>
    <w:p w14:paraId="2EB6EA46" w14:textId="77777777" w:rsidR="006F1680" w:rsidRPr="005C19A8" w:rsidRDefault="006F1680" w:rsidP="006F1680">
      <w:pPr>
        <w:pStyle w:val="NoSpacing"/>
        <w:ind w:left="1800"/>
        <w:rPr>
          <w:rFonts w:ascii="Times New Roman" w:hAnsi="Times New Roman" w:cs="Times New Roman"/>
        </w:rPr>
      </w:pPr>
      <w:r w:rsidRPr="005C19A8">
        <w:rPr>
          <w:rFonts w:ascii="Times New Roman" w:hAnsi="Times New Roman" w:cs="Times New Roman"/>
        </w:rPr>
        <w:t>The Contractor shall extend the pricing and services under this Contract to all K-12 entities and work with Educational Service Centers (ESC) to provide access and the means to make purchases through the K-12Indiana purchasing portal which can be accessed at K12Indiana.com.</w:t>
      </w:r>
    </w:p>
    <w:p w14:paraId="3A4659A5" w14:textId="77777777" w:rsidR="006F1680" w:rsidRPr="005C19A8" w:rsidRDefault="006F1680" w:rsidP="006F1680">
      <w:pPr>
        <w:pStyle w:val="NoSpacing"/>
        <w:ind w:left="1440"/>
        <w:rPr>
          <w:rFonts w:ascii="Times New Roman" w:hAnsi="Times New Roman" w:cs="Times New Roman"/>
        </w:rPr>
      </w:pPr>
    </w:p>
    <w:p w14:paraId="37E9DD18" w14:textId="77777777" w:rsidR="006F1680" w:rsidRPr="005C19A8" w:rsidRDefault="006F1680" w:rsidP="006F1680">
      <w:pPr>
        <w:pStyle w:val="NoSpacing"/>
        <w:numPr>
          <w:ilvl w:val="1"/>
          <w:numId w:val="15"/>
        </w:numPr>
        <w:rPr>
          <w:rFonts w:ascii="Times New Roman" w:hAnsi="Times New Roman" w:cs="Times New Roman"/>
          <w:u w:val="single"/>
        </w:rPr>
      </w:pPr>
      <w:r w:rsidRPr="005C19A8">
        <w:rPr>
          <w:rFonts w:ascii="Times New Roman" w:hAnsi="Times New Roman" w:cs="Times New Roman"/>
          <w:u w:val="single"/>
        </w:rPr>
        <w:t>LibraryIndiana</w:t>
      </w:r>
    </w:p>
    <w:p w14:paraId="21D3A681" w14:textId="77777777" w:rsidR="006F1680" w:rsidRPr="005C19A8" w:rsidRDefault="006F1680" w:rsidP="006F1680">
      <w:pPr>
        <w:pStyle w:val="NoSpacing"/>
        <w:ind w:left="1800"/>
        <w:rPr>
          <w:rFonts w:ascii="Times New Roman" w:hAnsi="Times New Roman" w:cs="Times New Roman"/>
        </w:rPr>
      </w:pPr>
      <w:r w:rsidRPr="005C19A8">
        <w:rPr>
          <w:rFonts w:ascii="Times New Roman" w:hAnsi="Times New Roman" w:cs="Times New Roman"/>
        </w:rPr>
        <w:t>The Contractor shall extend the pricing and services under this Contract to all Indiana Libraries and work with the State to provide access and the means to make purchases through the LibraryIndiana purchasing portal which can be accessed at LibraryIndiana.com.</w:t>
      </w:r>
    </w:p>
    <w:p w14:paraId="4FA772F6" w14:textId="77777777" w:rsidR="006F1680" w:rsidRPr="005C19A8" w:rsidRDefault="006F1680" w:rsidP="006F1680">
      <w:pPr>
        <w:pStyle w:val="NoSpacing"/>
        <w:ind w:left="1440"/>
        <w:rPr>
          <w:rFonts w:ascii="Times New Roman" w:hAnsi="Times New Roman" w:cs="Times New Roman"/>
          <w:u w:val="single"/>
        </w:rPr>
      </w:pPr>
    </w:p>
    <w:p w14:paraId="65F227DF" w14:textId="77777777" w:rsidR="006F1680" w:rsidRPr="005C19A8" w:rsidRDefault="006F1680" w:rsidP="006F1680">
      <w:pPr>
        <w:pStyle w:val="NoSpacing"/>
        <w:numPr>
          <w:ilvl w:val="1"/>
          <w:numId w:val="15"/>
        </w:numPr>
        <w:rPr>
          <w:rFonts w:ascii="Times New Roman" w:hAnsi="Times New Roman" w:cs="Times New Roman"/>
          <w:u w:val="single"/>
        </w:rPr>
      </w:pPr>
      <w:r w:rsidRPr="005C19A8">
        <w:rPr>
          <w:rFonts w:ascii="Times New Roman" w:hAnsi="Times New Roman" w:cs="Times New Roman"/>
          <w:u w:val="single"/>
        </w:rPr>
        <w:t>Extension of Other Governmental Entities/OneIndiana</w:t>
      </w:r>
    </w:p>
    <w:p w14:paraId="15F0946B" w14:textId="77777777" w:rsidR="006F1680" w:rsidRPr="005C19A8" w:rsidRDefault="006F1680" w:rsidP="006F1680">
      <w:pPr>
        <w:pStyle w:val="NoSpacing"/>
        <w:ind w:left="1800"/>
        <w:rPr>
          <w:rFonts w:ascii="Times New Roman" w:hAnsi="Times New Roman" w:cs="Times New Roman"/>
        </w:rPr>
      </w:pPr>
      <w:r w:rsidRPr="005C19A8">
        <w:rPr>
          <w:rFonts w:ascii="Times New Roman" w:hAnsi="Times New Roman" w:cs="Times New Roman"/>
        </w:rPr>
        <w:t>The Contractor shall extend the pricing and services under this Contract to all other governmental entities within the State of Indiana (“Governmental Entities”).  Other Governmental Entities are defined as: An agency, board, a branch, a bureau, a commission, a council, a department, an institution, an office, or another establishment of any of the following: (1) The judicial branch (2) The legislative branch (3) A political subdivision (includes towns, cities, local governments, etc.) (4) A State educational institution.</w:t>
      </w:r>
    </w:p>
    <w:p w14:paraId="497A90C2" w14:textId="77777777" w:rsidR="006F1680" w:rsidRPr="005C19A8" w:rsidRDefault="006F1680" w:rsidP="006F1680">
      <w:pPr>
        <w:pStyle w:val="NoSpacing"/>
        <w:ind w:left="1440"/>
        <w:rPr>
          <w:rFonts w:ascii="Times New Roman" w:hAnsi="Times New Roman" w:cs="Times New Roman"/>
        </w:rPr>
      </w:pPr>
    </w:p>
    <w:p w14:paraId="7E102BAE" w14:textId="71760978" w:rsidR="006F1680" w:rsidRPr="005C19A8" w:rsidRDefault="006F1680" w:rsidP="006F1680">
      <w:pPr>
        <w:pStyle w:val="Default"/>
        <w:ind w:left="1080"/>
        <w:rPr>
          <w:rFonts w:ascii="Times New Roman" w:hAnsi="Times New Roman" w:cs="Times New Roman"/>
          <w:sz w:val="22"/>
          <w:szCs w:val="22"/>
        </w:rPr>
      </w:pPr>
      <w:r w:rsidRPr="005C19A8">
        <w:rPr>
          <w:rFonts w:ascii="Times New Roman" w:hAnsi="Times New Roman" w:cs="Times New Roman"/>
          <w:sz w:val="22"/>
          <w:szCs w:val="22"/>
        </w:rPr>
        <w:t>Unless otherwise specified within this Contract, the term “</w:t>
      </w:r>
      <w:r w:rsidR="006737FF" w:rsidRPr="005C19A8">
        <w:rPr>
          <w:rFonts w:ascii="Times New Roman" w:hAnsi="Times New Roman" w:cs="Times New Roman"/>
          <w:sz w:val="22"/>
          <w:szCs w:val="22"/>
        </w:rPr>
        <w:t>Using</w:t>
      </w:r>
      <w:r w:rsidRPr="005C19A8">
        <w:rPr>
          <w:rFonts w:ascii="Times New Roman" w:hAnsi="Times New Roman" w:cs="Times New Roman"/>
          <w:sz w:val="22"/>
          <w:szCs w:val="22"/>
        </w:rPr>
        <w:t xml:space="preserve"> Agency” shall refer to entities/procurement initiatives 1 -</w:t>
      </w:r>
      <w:ins w:id="1" w:author="Author">
        <w:r w:rsidR="006C44FC">
          <w:rPr>
            <w:rFonts w:ascii="Times New Roman" w:hAnsi="Times New Roman" w:cs="Times New Roman"/>
            <w:sz w:val="22"/>
            <w:szCs w:val="22"/>
          </w:rPr>
          <w:t xml:space="preserve"> </w:t>
        </w:r>
      </w:ins>
      <w:r w:rsidRPr="005C19A8">
        <w:rPr>
          <w:rFonts w:ascii="Times New Roman" w:hAnsi="Times New Roman" w:cs="Times New Roman"/>
          <w:sz w:val="22"/>
          <w:szCs w:val="22"/>
        </w:rPr>
        <w:t>4 as set forth in Section A, Entities Eligible to Utilize Contract.  Ordering and/or usage instructions exclusive to State Agencies or Governmental Entities shall be identified within each article.</w:t>
      </w:r>
    </w:p>
    <w:p w14:paraId="153B73AC" w14:textId="77777777" w:rsidR="006F1680" w:rsidRPr="005C19A8" w:rsidRDefault="006F1680" w:rsidP="006F1680">
      <w:pPr>
        <w:pStyle w:val="NoSpacing"/>
        <w:ind w:left="1440"/>
        <w:rPr>
          <w:rFonts w:ascii="Times New Roman" w:hAnsi="Times New Roman" w:cs="Times New Roman"/>
          <w:b/>
        </w:rPr>
      </w:pPr>
    </w:p>
    <w:p w14:paraId="47B21632" w14:textId="11483C44" w:rsidR="006F1680" w:rsidRPr="005C19A8" w:rsidRDefault="006F1680" w:rsidP="00F143A6">
      <w:pPr>
        <w:pStyle w:val="NoSpacing"/>
        <w:numPr>
          <w:ilvl w:val="0"/>
          <w:numId w:val="15"/>
        </w:numPr>
        <w:rPr>
          <w:rFonts w:ascii="Times New Roman" w:hAnsi="Times New Roman" w:cs="Times New Roman"/>
          <w:b/>
        </w:rPr>
      </w:pPr>
      <w:r w:rsidRPr="005C19A8">
        <w:rPr>
          <w:rFonts w:ascii="Times New Roman" w:hAnsi="Times New Roman" w:cs="Times New Roman"/>
          <w:b/>
        </w:rPr>
        <w:t xml:space="preserve">Restricted Services  </w:t>
      </w:r>
    </w:p>
    <w:p w14:paraId="73193599" w14:textId="5B58806D" w:rsidR="006F1680" w:rsidRPr="005C19A8" w:rsidRDefault="006F1680" w:rsidP="006F1680">
      <w:pPr>
        <w:pStyle w:val="NoSpacing"/>
        <w:ind w:left="1080"/>
        <w:rPr>
          <w:rFonts w:ascii="Times New Roman" w:hAnsi="Times New Roman" w:cs="Times New Roman"/>
        </w:rPr>
      </w:pPr>
      <w:r w:rsidRPr="005C19A8">
        <w:rPr>
          <w:rFonts w:ascii="Times New Roman" w:hAnsi="Times New Roman" w:cs="Times New Roman"/>
        </w:rPr>
        <w:t>The Contractor shall not supply any</w:t>
      </w:r>
      <w:r w:rsidR="000753A1" w:rsidRPr="005C19A8">
        <w:rPr>
          <w:rFonts w:ascii="Times New Roman" w:hAnsi="Times New Roman" w:cs="Times New Roman"/>
        </w:rPr>
        <w:t xml:space="preserve"> commodities or</w:t>
      </w:r>
      <w:r w:rsidRPr="005C19A8">
        <w:rPr>
          <w:rFonts w:ascii="Times New Roman" w:hAnsi="Times New Roman" w:cs="Times New Roman"/>
        </w:rPr>
        <w:t xml:space="preserve"> </w:t>
      </w:r>
      <w:r w:rsidR="0039059E" w:rsidRPr="005C19A8">
        <w:rPr>
          <w:rFonts w:ascii="Times New Roman" w:hAnsi="Times New Roman" w:cs="Times New Roman"/>
        </w:rPr>
        <w:t>services</w:t>
      </w:r>
      <w:r w:rsidRPr="005C19A8">
        <w:rPr>
          <w:rFonts w:ascii="Times New Roman" w:hAnsi="Times New Roman" w:cs="Times New Roman"/>
        </w:rPr>
        <w:t xml:space="preserve"> that are restricted and/or part of existing State of Indiana QPA or “state use” contract unless authorized in writing by the IDOA Contract Manager.  Restricted categories include </w:t>
      </w:r>
      <w:r w:rsidR="0018230A" w:rsidRPr="005C19A8">
        <w:rPr>
          <w:rFonts w:ascii="Times New Roman" w:hAnsi="Times New Roman" w:cs="Times New Roman"/>
        </w:rPr>
        <w:t xml:space="preserve">all </w:t>
      </w:r>
      <w:r w:rsidR="000753A1" w:rsidRPr="005C19A8">
        <w:rPr>
          <w:rFonts w:ascii="Times New Roman" w:hAnsi="Times New Roman" w:cs="Times New Roman"/>
        </w:rPr>
        <w:t xml:space="preserve">commodities and </w:t>
      </w:r>
      <w:r w:rsidR="0018230A" w:rsidRPr="005C19A8">
        <w:rPr>
          <w:rFonts w:ascii="Times New Roman" w:hAnsi="Times New Roman" w:cs="Times New Roman"/>
        </w:rPr>
        <w:t>services that are not within the scope or work for document destruction</w:t>
      </w:r>
      <w:r w:rsidR="000753A1" w:rsidRPr="005C19A8">
        <w:rPr>
          <w:rFonts w:ascii="Times New Roman" w:hAnsi="Times New Roman" w:cs="Times New Roman"/>
        </w:rPr>
        <w:t xml:space="preserve"> as outlined in RFP 23-68162</w:t>
      </w:r>
      <w:r w:rsidR="0018230A" w:rsidRPr="005C19A8">
        <w:rPr>
          <w:rFonts w:ascii="Times New Roman" w:hAnsi="Times New Roman" w:cs="Times New Roman"/>
        </w:rPr>
        <w:t xml:space="preserve">. </w:t>
      </w:r>
      <w:r w:rsidR="0039059E" w:rsidRPr="005C19A8">
        <w:rPr>
          <w:rFonts w:ascii="Times New Roman" w:hAnsi="Times New Roman" w:cs="Times New Roman"/>
        </w:rPr>
        <w:t xml:space="preserve"> </w:t>
      </w:r>
    </w:p>
    <w:p w14:paraId="6251B1A7" w14:textId="77777777" w:rsidR="006F1680" w:rsidRPr="005C19A8" w:rsidRDefault="006F1680" w:rsidP="006F1680">
      <w:pPr>
        <w:pStyle w:val="NoSpacing"/>
        <w:ind w:left="1080"/>
        <w:rPr>
          <w:rFonts w:ascii="Times New Roman" w:hAnsi="Times New Roman" w:cs="Times New Roman"/>
          <w:b/>
        </w:rPr>
      </w:pPr>
    </w:p>
    <w:p w14:paraId="2B8AD408" w14:textId="1BC3F59C" w:rsidR="00F143A6" w:rsidRPr="005C19A8" w:rsidRDefault="00F143A6" w:rsidP="00F143A6">
      <w:pPr>
        <w:pStyle w:val="NoSpacing"/>
        <w:numPr>
          <w:ilvl w:val="0"/>
          <w:numId w:val="15"/>
        </w:numPr>
        <w:rPr>
          <w:rFonts w:ascii="Times New Roman" w:hAnsi="Times New Roman" w:cs="Times New Roman"/>
          <w:b/>
        </w:rPr>
      </w:pPr>
      <w:r w:rsidRPr="005C19A8">
        <w:rPr>
          <w:rFonts w:ascii="Times New Roman" w:hAnsi="Times New Roman" w:cs="Times New Roman"/>
          <w:b/>
        </w:rPr>
        <w:t xml:space="preserve">Contract Implementation </w:t>
      </w:r>
    </w:p>
    <w:p w14:paraId="7FE71835" w14:textId="1A9869B9" w:rsidR="006F1680" w:rsidRPr="005C19A8" w:rsidRDefault="006F1680" w:rsidP="006F1680">
      <w:pPr>
        <w:pStyle w:val="NoSpacing"/>
        <w:ind w:left="1080"/>
        <w:rPr>
          <w:rFonts w:ascii="Times New Roman" w:hAnsi="Times New Roman" w:cs="Times New Roman"/>
        </w:rPr>
      </w:pPr>
      <w:r w:rsidRPr="005C19A8">
        <w:rPr>
          <w:rFonts w:ascii="Times New Roman" w:hAnsi="Times New Roman" w:cs="Times New Roman"/>
        </w:rPr>
        <w:t xml:space="preserve">The Contractor shall meet with the State and form an Implementation Plan timeline for the overall Contract Deployment. The Contractor shall customize the program to fit the State’s needs and desires for a successful program by meeting a minimum of one meeting </w:t>
      </w:r>
      <w:r w:rsidR="006737FF" w:rsidRPr="005C19A8">
        <w:rPr>
          <w:rFonts w:ascii="Times New Roman" w:hAnsi="Times New Roman" w:cs="Times New Roman"/>
        </w:rPr>
        <w:t xml:space="preserve">bi-weekly </w:t>
      </w:r>
      <w:r w:rsidRPr="005C19A8">
        <w:rPr>
          <w:rFonts w:ascii="Times New Roman" w:hAnsi="Times New Roman" w:cs="Times New Roman"/>
        </w:rPr>
        <w:t xml:space="preserve">during the implementation process.   </w:t>
      </w:r>
    </w:p>
    <w:p w14:paraId="5F98A961" w14:textId="77777777" w:rsidR="006F1680" w:rsidRPr="005C19A8" w:rsidRDefault="006F1680" w:rsidP="006F1680">
      <w:pPr>
        <w:pStyle w:val="NoSpacing"/>
        <w:ind w:left="720"/>
        <w:rPr>
          <w:rFonts w:ascii="Times New Roman" w:hAnsi="Times New Roman" w:cs="Times New Roman"/>
          <w:b/>
        </w:rPr>
      </w:pPr>
    </w:p>
    <w:p w14:paraId="7EA6DF74" w14:textId="77777777" w:rsidR="006F1680" w:rsidRPr="005C19A8" w:rsidRDefault="006F1680" w:rsidP="0039059E">
      <w:pPr>
        <w:pStyle w:val="NoSpacing"/>
        <w:numPr>
          <w:ilvl w:val="0"/>
          <w:numId w:val="18"/>
        </w:numPr>
        <w:ind w:left="1800"/>
        <w:rPr>
          <w:rFonts w:ascii="Times New Roman" w:hAnsi="Times New Roman" w:cs="Times New Roman"/>
          <w:u w:val="single"/>
        </w:rPr>
      </w:pPr>
      <w:r w:rsidRPr="005C19A8">
        <w:rPr>
          <w:rFonts w:ascii="Times New Roman" w:hAnsi="Times New Roman" w:cs="Times New Roman"/>
          <w:u w:val="single"/>
        </w:rPr>
        <w:t>Implementation Process</w:t>
      </w:r>
    </w:p>
    <w:p w14:paraId="62D75096" w14:textId="0F3A48AE" w:rsidR="006F1680" w:rsidRPr="005C19A8" w:rsidRDefault="006F1680" w:rsidP="009C5E09">
      <w:pPr>
        <w:pStyle w:val="NoSpacing"/>
        <w:ind w:left="1800"/>
        <w:rPr>
          <w:rFonts w:ascii="Times New Roman" w:hAnsi="Times New Roman" w:cs="Times New Roman"/>
        </w:rPr>
      </w:pPr>
      <w:r w:rsidRPr="005C19A8">
        <w:rPr>
          <w:rFonts w:ascii="Times New Roman" w:hAnsi="Times New Roman" w:cs="Times New Roman"/>
        </w:rPr>
        <w:t xml:space="preserve">The Contractor shall complete the Implementation project in the following phases, and the Contractor shall provide a draft and final copy of the Project Management Plan to the State </w:t>
      </w:r>
      <w:r w:rsidR="00970607">
        <w:rPr>
          <w:rFonts w:ascii="Times New Roman" w:hAnsi="Times New Roman" w:cs="Times New Roman"/>
        </w:rPr>
        <w:t>Contract</w:t>
      </w:r>
      <w:r w:rsidRPr="005C19A8">
        <w:rPr>
          <w:rFonts w:ascii="Times New Roman" w:hAnsi="Times New Roman" w:cs="Times New Roman"/>
        </w:rPr>
        <w:t xml:space="preserve"> Manager:</w:t>
      </w:r>
    </w:p>
    <w:p w14:paraId="793B769C" w14:textId="77777777" w:rsidR="006F1680" w:rsidRPr="005C19A8" w:rsidRDefault="006F1680" w:rsidP="006F1680">
      <w:pPr>
        <w:pStyle w:val="NoSpacing"/>
        <w:ind w:left="1440"/>
        <w:rPr>
          <w:rFonts w:ascii="Times New Roman" w:hAnsi="Times New Roman" w:cs="Times New Roman"/>
        </w:rPr>
      </w:pPr>
    </w:p>
    <w:p w14:paraId="794242FE" w14:textId="77777777" w:rsidR="006F1680" w:rsidRPr="005C19A8" w:rsidRDefault="006F1680" w:rsidP="0039059E">
      <w:pPr>
        <w:pStyle w:val="NoSpacing"/>
        <w:numPr>
          <w:ilvl w:val="0"/>
          <w:numId w:val="19"/>
        </w:numPr>
        <w:ind w:left="2160"/>
        <w:rPr>
          <w:rFonts w:ascii="Times New Roman" w:hAnsi="Times New Roman" w:cs="Times New Roman"/>
        </w:rPr>
      </w:pPr>
      <w:r w:rsidRPr="005C19A8">
        <w:rPr>
          <w:rFonts w:ascii="Times New Roman" w:hAnsi="Times New Roman" w:cs="Times New Roman"/>
          <w:u w:val="single"/>
        </w:rPr>
        <w:t>Initiation</w:t>
      </w:r>
    </w:p>
    <w:p w14:paraId="7E110215" w14:textId="77777777" w:rsidR="006F1680" w:rsidRPr="005C19A8" w:rsidRDefault="006F1680" w:rsidP="009C5E09">
      <w:pPr>
        <w:pStyle w:val="NoSpacing"/>
        <w:ind w:left="2160"/>
        <w:rPr>
          <w:rFonts w:ascii="Times New Roman" w:hAnsi="Times New Roman" w:cs="Times New Roman"/>
        </w:rPr>
      </w:pPr>
      <w:r w:rsidRPr="005C19A8">
        <w:rPr>
          <w:rFonts w:ascii="Times New Roman" w:hAnsi="Times New Roman" w:cs="Times New Roman"/>
        </w:rPr>
        <w:t>The Contractor shall ensure the needs of the State are adequately defined, by engaging with the State in High-level discussions on phase deliverables during Project Initiation and identify priorities that need to be completed through the implementation for a smooth transition.  Additionally, the high-level barriers, potential problems, and roles and responsibilities of the project shall be summarized at this time.</w:t>
      </w:r>
    </w:p>
    <w:p w14:paraId="6D89CA8D" w14:textId="77777777" w:rsidR="006F1680" w:rsidRPr="005C19A8" w:rsidRDefault="006F1680" w:rsidP="006F1680">
      <w:pPr>
        <w:pStyle w:val="NoSpacing"/>
        <w:ind w:left="2160"/>
        <w:rPr>
          <w:rFonts w:ascii="Times New Roman" w:hAnsi="Times New Roman" w:cs="Times New Roman"/>
          <w:highlight w:val="yellow"/>
        </w:rPr>
      </w:pPr>
    </w:p>
    <w:p w14:paraId="5A2C64DA" w14:textId="77777777" w:rsidR="006F1680" w:rsidRPr="005C19A8" w:rsidRDefault="006F1680" w:rsidP="0039059E">
      <w:pPr>
        <w:pStyle w:val="NoSpacing"/>
        <w:numPr>
          <w:ilvl w:val="0"/>
          <w:numId w:val="19"/>
        </w:numPr>
        <w:ind w:left="2160"/>
        <w:rPr>
          <w:rFonts w:ascii="Times New Roman" w:hAnsi="Times New Roman" w:cs="Times New Roman"/>
          <w:u w:val="single"/>
        </w:rPr>
      </w:pPr>
      <w:r w:rsidRPr="005C19A8">
        <w:rPr>
          <w:rFonts w:ascii="Times New Roman" w:hAnsi="Times New Roman" w:cs="Times New Roman"/>
          <w:u w:val="single"/>
        </w:rPr>
        <w:t>Planning</w:t>
      </w:r>
    </w:p>
    <w:p w14:paraId="7425F31B" w14:textId="134844D0" w:rsidR="006F1680" w:rsidRPr="005C19A8" w:rsidRDefault="006F1680" w:rsidP="009C5E09">
      <w:pPr>
        <w:pStyle w:val="NoSpacing"/>
        <w:ind w:left="2250"/>
        <w:rPr>
          <w:rFonts w:ascii="Times New Roman" w:hAnsi="Times New Roman" w:cs="Times New Roman"/>
        </w:rPr>
      </w:pPr>
      <w:r w:rsidRPr="005C19A8">
        <w:rPr>
          <w:rFonts w:ascii="Times New Roman" w:hAnsi="Times New Roman" w:cs="Times New Roman"/>
        </w:rPr>
        <w:t>The Planning Phase shall involve</w:t>
      </w:r>
      <w:r w:rsidR="006737FF" w:rsidRPr="005C19A8">
        <w:rPr>
          <w:rFonts w:ascii="Times New Roman" w:hAnsi="Times New Roman" w:cs="Times New Roman"/>
        </w:rPr>
        <w:t xml:space="preserve"> meeting with the Using Agency point of contact to</w:t>
      </w:r>
      <w:r w:rsidRPr="005C19A8">
        <w:rPr>
          <w:rFonts w:ascii="Times New Roman" w:hAnsi="Times New Roman" w:cs="Times New Roman"/>
        </w:rPr>
        <w:t xml:space="preserve"> identifying and document the project scope, tasks, schedules, risk, quality, and staffing needs</w:t>
      </w:r>
      <w:r w:rsidR="006737FF" w:rsidRPr="005C19A8">
        <w:rPr>
          <w:rFonts w:ascii="Times New Roman" w:hAnsi="Times New Roman" w:cs="Times New Roman"/>
        </w:rPr>
        <w:t xml:space="preserve"> utilizing Exhibit D Agency Sub-Agreement Template</w:t>
      </w:r>
      <w:r w:rsidRPr="005C19A8">
        <w:rPr>
          <w:rFonts w:ascii="Times New Roman" w:hAnsi="Times New Roman" w:cs="Times New Roman"/>
        </w:rPr>
        <w:t xml:space="preserve">.  </w:t>
      </w:r>
    </w:p>
    <w:p w14:paraId="6EEC52EF" w14:textId="77777777" w:rsidR="006F1680" w:rsidRPr="005C19A8" w:rsidRDefault="006F1680" w:rsidP="006F1680">
      <w:pPr>
        <w:pStyle w:val="NoSpacing"/>
        <w:rPr>
          <w:rFonts w:ascii="Times New Roman" w:hAnsi="Times New Roman" w:cs="Times New Roman"/>
          <w:highlight w:val="yellow"/>
        </w:rPr>
      </w:pPr>
    </w:p>
    <w:p w14:paraId="7B368C0A" w14:textId="77777777" w:rsidR="006F1680" w:rsidRPr="005C19A8" w:rsidRDefault="006F1680" w:rsidP="0039059E">
      <w:pPr>
        <w:pStyle w:val="NoSpacing"/>
        <w:numPr>
          <w:ilvl w:val="0"/>
          <w:numId w:val="19"/>
        </w:numPr>
        <w:ind w:left="2160"/>
        <w:rPr>
          <w:rFonts w:ascii="Times New Roman" w:hAnsi="Times New Roman" w:cs="Times New Roman"/>
          <w:u w:val="single"/>
        </w:rPr>
      </w:pPr>
      <w:r w:rsidRPr="005C19A8">
        <w:rPr>
          <w:rFonts w:ascii="Times New Roman" w:hAnsi="Times New Roman" w:cs="Times New Roman"/>
          <w:u w:val="single"/>
        </w:rPr>
        <w:t xml:space="preserve">Execution and Control </w:t>
      </w:r>
    </w:p>
    <w:p w14:paraId="76A74727" w14:textId="4B854E35" w:rsidR="006F1680" w:rsidRPr="005C19A8" w:rsidRDefault="006F1680" w:rsidP="009C5E09">
      <w:pPr>
        <w:pStyle w:val="NoSpacing"/>
        <w:ind w:left="2160"/>
        <w:rPr>
          <w:rFonts w:ascii="Times New Roman" w:hAnsi="Times New Roman" w:cs="Times New Roman"/>
        </w:rPr>
      </w:pPr>
      <w:r w:rsidRPr="005C19A8">
        <w:rPr>
          <w:rFonts w:ascii="Times New Roman" w:hAnsi="Times New Roman" w:cs="Times New Roman"/>
        </w:rPr>
        <w:t>The Contractor’s implementation team shall carry out the project and perform project activities.</w:t>
      </w:r>
    </w:p>
    <w:p w14:paraId="0A619630" w14:textId="77777777" w:rsidR="006F1680" w:rsidRPr="005C19A8" w:rsidRDefault="006F1680" w:rsidP="006F1680">
      <w:pPr>
        <w:pStyle w:val="NoSpacing"/>
        <w:rPr>
          <w:rFonts w:ascii="Times New Roman" w:hAnsi="Times New Roman" w:cs="Times New Roman"/>
          <w:highlight w:val="yellow"/>
        </w:rPr>
      </w:pPr>
      <w:r w:rsidRPr="005C19A8">
        <w:rPr>
          <w:rFonts w:ascii="Times New Roman" w:hAnsi="Times New Roman" w:cs="Times New Roman"/>
          <w:highlight w:val="yellow"/>
        </w:rPr>
        <w:t xml:space="preserve">  </w:t>
      </w:r>
    </w:p>
    <w:p w14:paraId="5CCB5C05" w14:textId="77777777" w:rsidR="006F1680" w:rsidRPr="005C19A8" w:rsidRDefault="006F1680" w:rsidP="0039059E">
      <w:pPr>
        <w:pStyle w:val="NoSpacing"/>
        <w:numPr>
          <w:ilvl w:val="0"/>
          <w:numId w:val="19"/>
        </w:numPr>
        <w:ind w:left="2160"/>
        <w:rPr>
          <w:rFonts w:ascii="Times New Roman" w:hAnsi="Times New Roman" w:cs="Times New Roman"/>
          <w:u w:val="single"/>
        </w:rPr>
      </w:pPr>
      <w:r w:rsidRPr="005C19A8">
        <w:rPr>
          <w:rFonts w:ascii="Times New Roman" w:hAnsi="Times New Roman" w:cs="Times New Roman"/>
          <w:u w:val="single"/>
        </w:rPr>
        <w:t>Closing</w:t>
      </w:r>
    </w:p>
    <w:p w14:paraId="00960895" w14:textId="12767429" w:rsidR="006F1680" w:rsidRPr="005C19A8" w:rsidRDefault="006F1680" w:rsidP="009C5E09">
      <w:pPr>
        <w:pStyle w:val="NoSpacing"/>
        <w:ind w:left="2160"/>
        <w:rPr>
          <w:rFonts w:ascii="Times New Roman" w:hAnsi="Times New Roman" w:cs="Times New Roman"/>
        </w:rPr>
      </w:pPr>
      <w:r w:rsidRPr="005C19A8">
        <w:rPr>
          <w:rFonts w:ascii="Times New Roman" w:hAnsi="Times New Roman" w:cs="Times New Roman"/>
        </w:rPr>
        <w:t xml:space="preserve">The implementation team shall remain in place </w:t>
      </w:r>
      <w:r w:rsidR="00EF5FC1" w:rsidRPr="005C19A8">
        <w:rPr>
          <w:rFonts w:ascii="Times New Roman" w:hAnsi="Times New Roman" w:cs="Times New Roman"/>
        </w:rPr>
        <w:t>90</w:t>
      </w:r>
      <w:r w:rsidRPr="005C19A8">
        <w:rPr>
          <w:rFonts w:ascii="Times New Roman" w:hAnsi="Times New Roman" w:cs="Times New Roman"/>
        </w:rPr>
        <w:t xml:space="preserve"> days after the roll out date.  The team shall continue to meet regularly to </w:t>
      </w:r>
      <w:r w:rsidR="00AE1412" w:rsidRPr="005C19A8">
        <w:rPr>
          <w:rFonts w:ascii="Times New Roman" w:hAnsi="Times New Roman" w:cs="Times New Roman"/>
        </w:rPr>
        <w:t>discuss</w:t>
      </w:r>
      <w:r w:rsidRPr="005C19A8">
        <w:rPr>
          <w:rFonts w:ascii="Times New Roman" w:hAnsi="Times New Roman" w:cs="Times New Roman"/>
        </w:rPr>
        <w:t xml:space="preserve"> program success, improvement opportunities, end-user feedback, usage data, product changes, Contractor performance, future </w:t>
      </w:r>
      <w:proofErr w:type="gramStart"/>
      <w:r w:rsidRPr="005C19A8">
        <w:rPr>
          <w:rFonts w:ascii="Times New Roman" w:hAnsi="Times New Roman" w:cs="Times New Roman"/>
        </w:rPr>
        <w:t>goals</w:t>
      </w:r>
      <w:proofErr w:type="gramEnd"/>
      <w:r w:rsidRPr="005C19A8">
        <w:rPr>
          <w:rFonts w:ascii="Times New Roman" w:hAnsi="Times New Roman" w:cs="Times New Roman"/>
        </w:rPr>
        <w:t xml:space="preserve"> and objectives.  The Contractor shall perform Project Closeout once all defined project objectives have been met and the State has accepted the final implementation of the Contract.  </w:t>
      </w:r>
    </w:p>
    <w:p w14:paraId="16D3EAAA" w14:textId="77777777" w:rsidR="006F1680" w:rsidRPr="005C19A8" w:rsidRDefault="006F1680" w:rsidP="006F1680">
      <w:pPr>
        <w:pStyle w:val="NoSpacing"/>
        <w:ind w:left="2160"/>
        <w:rPr>
          <w:rFonts w:ascii="Times New Roman" w:hAnsi="Times New Roman" w:cs="Times New Roman"/>
          <w:highlight w:val="yellow"/>
        </w:rPr>
      </w:pPr>
    </w:p>
    <w:p w14:paraId="5ADE2784" w14:textId="77777777" w:rsidR="006F1680" w:rsidRPr="005C19A8" w:rsidRDefault="006F1680" w:rsidP="009C5E09">
      <w:pPr>
        <w:pStyle w:val="NoSpacing"/>
        <w:numPr>
          <w:ilvl w:val="0"/>
          <w:numId w:val="18"/>
        </w:numPr>
        <w:ind w:left="1800"/>
        <w:rPr>
          <w:rFonts w:ascii="Times New Roman" w:hAnsi="Times New Roman" w:cs="Times New Roman"/>
          <w:u w:val="single"/>
        </w:rPr>
      </w:pPr>
      <w:r w:rsidRPr="005C19A8">
        <w:rPr>
          <w:rFonts w:ascii="Times New Roman" w:hAnsi="Times New Roman" w:cs="Times New Roman"/>
          <w:u w:val="single"/>
        </w:rPr>
        <w:t>Implementation – Personnel</w:t>
      </w:r>
    </w:p>
    <w:p w14:paraId="179EDB4B" w14:textId="77777777" w:rsidR="006F1680" w:rsidRPr="005C19A8" w:rsidRDefault="006F1680" w:rsidP="009C5E09">
      <w:pPr>
        <w:pStyle w:val="NoSpacing"/>
        <w:ind w:left="1800"/>
        <w:rPr>
          <w:rFonts w:ascii="Times New Roman" w:hAnsi="Times New Roman" w:cs="Times New Roman"/>
        </w:rPr>
      </w:pPr>
      <w:r w:rsidRPr="005C19A8">
        <w:rPr>
          <w:rFonts w:ascii="Times New Roman" w:hAnsi="Times New Roman" w:cs="Times New Roman"/>
        </w:rPr>
        <w:lastRenderedPageBreak/>
        <w:t>The Contractor shall provide a team of qualified experts to assist in the implementation effort.  The Contractor’s team shall be led by an appointed Implementation Manager who shall be responsible for the overall management of the implementation process.</w:t>
      </w:r>
    </w:p>
    <w:p w14:paraId="444F906E" w14:textId="77777777" w:rsidR="006F1680" w:rsidRPr="005C19A8" w:rsidRDefault="006F1680" w:rsidP="006F1680">
      <w:pPr>
        <w:pStyle w:val="NoSpacing"/>
        <w:ind w:left="1440"/>
        <w:rPr>
          <w:rFonts w:ascii="Times New Roman" w:hAnsi="Times New Roman" w:cs="Times New Roman"/>
          <w:highlight w:val="yellow"/>
        </w:rPr>
      </w:pPr>
    </w:p>
    <w:p w14:paraId="3B64B10A" w14:textId="77777777" w:rsidR="006F1680" w:rsidRPr="005C19A8" w:rsidRDefault="006F1680" w:rsidP="009C5E09">
      <w:pPr>
        <w:pStyle w:val="NoSpacing"/>
        <w:numPr>
          <w:ilvl w:val="0"/>
          <w:numId w:val="18"/>
        </w:numPr>
        <w:ind w:left="1800"/>
        <w:rPr>
          <w:rFonts w:ascii="Times New Roman" w:hAnsi="Times New Roman" w:cs="Times New Roman"/>
          <w:u w:val="single"/>
        </w:rPr>
      </w:pPr>
      <w:r w:rsidRPr="005C19A8">
        <w:rPr>
          <w:rFonts w:ascii="Times New Roman" w:hAnsi="Times New Roman" w:cs="Times New Roman"/>
          <w:u w:val="single"/>
        </w:rPr>
        <w:t>Implementation – Communication Tools</w:t>
      </w:r>
    </w:p>
    <w:p w14:paraId="20E8A7BF" w14:textId="77777777" w:rsidR="006F1680" w:rsidRPr="005C19A8" w:rsidRDefault="006F1680" w:rsidP="009C5E09">
      <w:pPr>
        <w:pStyle w:val="NoSpacing"/>
        <w:numPr>
          <w:ilvl w:val="1"/>
          <w:numId w:val="17"/>
        </w:numPr>
        <w:ind w:left="2160"/>
        <w:rPr>
          <w:rFonts w:ascii="Times New Roman" w:hAnsi="Times New Roman" w:cs="Times New Roman"/>
          <w:u w:val="single"/>
        </w:rPr>
      </w:pPr>
      <w:r w:rsidRPr="005C19A8">
        <w:rPr>
          <w:rFonts w:ascii="Times New Roman" w:hAnsi="Times New Roman" w:cs="Times New Roman"/>
          <w:u w:val="single"/>
        </w:rPr>
        <w:t>Implementation Schedule</w:t>
      </w:r>
    </w:p>
    <w:p w14:paraId="18781F6F" w14:textId="77777777" w:rsidR="006F1680" w:rsidRPr="005C19A8" w:rsidRDefault="006F1680" w:rsidP="009C5E09">
      <w:pPr>
        <w:pStyle w:val="NoSpacing"/>
        <w:ind w:left="2160"/>
        <w:rPr>
          <w:rFonts w:ascii="Times New Roman" w:hAnsi="Times New Roman" w:cs="Times New Roman"/>
        </w:rPr>
      </w:pPr>
      <w:r w:rsidRPr="005C19A8">
        <w:rPr>
          <w:rFonts w:ascii="Times New Roman" w:hAnsi="Times New Roman" w:cs="Times New Roman"/>
        </w:rPr>
        <w:t>The Contractor shall provide an implementation project schedule as a document that highlights the tasks required to implement the State’s solution.  It shall identify respective responsibilities and completion dates for each task.  The schedule shall allow the State and Contractor to monitor the entire process and address related issues. The schedule shall be an active document and shall be updated frequently to reflect changing circumstances and implementation progress.</w:t>
      </w:r>
    </w:p>
    <w:p w14:paraId="535A9F05" w14:textId="77777777" w:rsidR="006F1680" w:rsidRPr="005C19A8" w:rsidRDefault="006F1680" w:rsidP="006F1680">
      <w:pPr>
        <w:pStyle w:val="NoSpacing"/>
        <w:ind w:left="1800"/>
        <w:rPr>
          <w:rFonts w:ascii="Times New Roman" w:hAnsi="Times New Roman" w:cs="Times New Roman"/>
          <w:u w:val="single"/>
        </w:rPr>
      </w:pPr>
    </w:p>
    <w:p w14:paraId="56935769" w14:textId="77777777" w:rsidR="006F1680" w:rsidRPr="005C19A8" w:rsidRDefault="006F1680" w:rsidP="009C5E09">
      <w:pPr>
        <w:pStyle w:val="NoSpacing"/>
        <w:numPr>
          <w:ilvl w:val="1"/>
          <w:numId w:val="17"/>
        </w:numPr>
        <w:ind w:left="2160"/>
        <w:rPr>
          <w:rFonts w:ascii="Times New Roman" w:hAnsi="Times New Roman" w:cs="Times New Roman"/>
          <w:u w:val="single"/>
        </w:rPr>
      </w:pPr>
      <w:r w:rsidRPr="005C19A8">
        <w:rPr>
          <w:rFonts w:ascii="Times New Roman" w:hAnsi="Times New Roman" w:cs="Times New Roman"/>
          <w:u w:val="single"/>
        </w:rPr>
        <w:t>Implementation Team Meetings</w:t>
      </w:r>
    </w:p>
    <w:p w14:paraId="6D8D33C1" w14:textId="15162EE7" w:rsidR="006F1680" w:rsidRPr="005C19A8" w:rsidRDefault="006F1680" w:rsidP="009C5E09">
      <w:pPr>
        <w:pStyle w:val="NoSpacing"/>
        <w:ind w:left="2160"/>
        <w:rPr>
          <w:rFonts w:ascii="Times New Roman" w:hAnsi="Times New Roman" w:cs="Times New Roman"/>
        </w:rPr>
      </w:pPr>
      <w:r w:rsidRPr="005C19A8">
        <w:rPr>
          <w:rFonts w:ascii="Times New Roman" w:hAnsi="Times New Roman" w:cs="Times New Roman"/>
        </w:rPr>
        <w:t xml:space="preserve">The Contractor shall schedule with the State </w:t>
      </w:r>
      <w:r w:rsidR="00EF5FC1" w:rsidRPr="005C19A8">
        <w:rPr>
          <w:rFonts w:ascii="Times New Roman" w:hAnsi="Times New Roman" w:cs="Times New Roman"/>
        </w:rPr>
        <w:t>bi-</w:t>
      </w:r>
      <w:r w:rsidRPr="005C19A8">
        <w:rPr>
          <w:rFonts w:ascii="Times New Roman" w:hAnsi="Times New Roman" w:cs="Times New Roman"/>
        </w:rPr>
        <w:t>weekly implementation team meetings. The Contractor shall prepare Meeting Agendas, shall facilitate the Team meetings, and shall provide Meeting Minutes after conclusion of the Team Meeting by the next business day.</w:t>
      </w:r>
    </w:p>
    <w:p w14:paraId="5D07606F" w14:textId="77777777" w:rsidR="006F1680" w:rsidRPr="005C19A8" w:rsidRDefault="006F1680" w:rsidP="006F1680">
      <w:pPr>
        <w:pStyle w:val="NoSpacing"/>
        <w:rPr>
          <w:rFonts w:ascii="Times New Roman" w:hAnsi="Times New Roman" w:cs="Times New Roman"/>
        </w:rPr>
      </w:pPr>
    </w:p>
    <w:p w14:paraId="7F0B5CC2" w14:textId="77777777" w:rsidR="006F1680" w:rsidRPr="005C19A8" w:rsidRDefault="006F1680" w:rsidP="009C5E09">
      <w:pPr>
        <w:pStyle w:val="NoSpacing"/>
        <w:numPr>
          <w:ilvl w:val="1"/>
          <w:numId w:val="17"/>
        </w:numPr>
        <w:ind w:left="2160"/>
        <w:rPr>
          <w:rFonts w:ascii="Times New Roman" w:hAnsi="Times New Roman" w:cs="Times New Roman"/>
          <w:u w:val="single"/>
        </w:rPr>
      </w:pPr>
      <w:r w:rsidRPr="005C19A8">
        <w:rPr>
          <w:rFonts w:ascii="Times New Roman" w:hAnsi="Times New Roman" w:cs="Times New Roman"/>
          <w:u w:val="single"/>
        </w:rPr>
        <w:t>Implementation Status Reports</w:t>
      </w:r>
    </w:p>
    <w:p w14:paraId="71F287E4" w14:textId="77777777" w:rsidR="006F1680" w:rsidRPr="005C19A8" w:rsidRDefault="006F1680" w:rsidP="009C5E09">
      <w:pPr>
        <w:pStyle w:val="NoSpacing"/>
        <w:ind w:left="2160"/>
        <w:rPr>
          <w:rFonts w:ascii="Times New Roman" w:hAnsi="Times New Roman" w:cs="Times New Roman"/>
        </w:rPr>
      </w:pPr>
      <w:r w:rsidRPr="005C19A8">
        <w:rPr>
          <w:rFonts w:ascii="Times New Roman" w:hAnsi="Times New Roman" w:cs="Times New Roman"/>
        </w:rPr>
        <w:t>The Contractor shall provide status reports to the State throughout the project’s implementation.</w:t>
      </w:r>
    </w:p>
    <w:p w14:paraId="00543B21" w14:textId="77777777" w:rsidR="006F1680" w:rsidRPr="005C19A8" w:rsidRDefault="006F1680" w:rsidP="006F1680">
      <w:pPr>
        <w:pStyle w:val="NoSpacing"/>
        <w:rPr>
          <w:rFonts w:ascii="Times New Roman" w:hAnsi="Times New Roman" w:cs="Times New Roman"/>
        </w:rPr>
      </w:pPr>
    </w:p>
    <w:p w14:paraId="60E658BC" w14:textId="77777777" w:rsidR="006F1680" w:rsidRPr="005C19A8" w:rsidRDefault="006F1680" w:rsidP="00510893">
      <w:pPr>
        <w:pStyle w:val="NoSpacing"/>
        <w:rPr>
          <w:rFonts w:ascii="Times New Roman" w:hAnsi="Times New Roman" w:cs="Times New Roman"/>
          <w:b/>
        </w:rPr>
      </w:pPr>
    </w:p>
    <w:p w14:paraId="5C978E67" w14:textId="467CD21E" w:rsidR="00F143A6" w:rsidRPr="005C19A8" w:rsidRDefault="00F143A6" w:rsidP="00F143A6">
      <w:pPr>
        <w:pStyle w:val="NoSpacing"/>
        <w:numPr>
          <w:ilvl w:val="0"/>
          <w:numId w:val="15"/>
        </w:numPr>
        <w:rPr>
          <w:rFonts w:ascii="Times New Roman" w:hAnsi="Times New Roman" w:cs="Times New Roman"/>
          <w:b/>
        </w:rPr>
      </w:pPr>
      <w:r w:rsidRPr="005C19A8">
        <w:rPr>
          <w:rFonts w:ascii="Times New Roman" w:hAnsi="Times New Roman" w:cs="Times New Roman"/>
          <w:b/>
        </w:rPr>
        <w:t xml:space="preserve">Security Requirements </w:t>
      </w:r>
    </w:p>
    <w:p w14:paraId="30492D08" w14:textId="77777777" w:rsidR="005C65F2" w:rsidRPr="005C19A8" w:rsidRDefault="005C65F2" w:rsidP="005C65F2">
      <w:pPr>
        <w:pStyle w:val="NoSpacing"/>
        <w:ind w:left="1080"/>
        <w:rPr>
          <w:rFonts w:ascii="Times New Roman" w:hAnsi="Times New Roman" w:cs="Times New Roman"/>
        </w:rPr>
      </w:pPr>
      <w:r w:rsidRPr="005C19A8">
        <w:rPr>
          <w:rFonts w:ascii="Times New Roman" w:hAnsi="Times New Roman" w:cs="Times New Roman"/>
        </w:rPr>
        <w:t>All Contractor employees, subcontractors, and agents performing work under this Contract must comply with all security and administrative requirements of the State (including, but not limited to background investigations, facility access requirements, and employee dress code requirements).</w:t>
      </w:r>
    </w:p>
    <w:p w14:paraId="02515138" w14:textId="77777777" w:rsidR="005C65F2" w:rsidRPr="005C19A8" w:rsidRDefault="005C65F2" w:rsidP="005C65F2">
      <w:pPr>
        <w:pStyle w:val="NoSpacing"/>
        <w:ind w:left="720"/>
        <w:rPr>
          <w:rFonts w:ascii="Times New Roman" w:hAnsi="Times New Roman" w:cs="Times New Roman"/>
        </w:rPr>
      </w:pPr>
    </w:p>
    <w:p w14:paraId="46BF1C2B" w14:textId="4A09FB70" w:rsidR="0020400E" w:rsidRPr="005C19A8" w:rsidRDefault="0020400E" w:rsidP="00C4070B">
      <w:pPr>
        <w:pStyle w:val="NoSpacing"/>
        <w:numPr>
          <w:ilvl w:val="0"/>
          <w:numId w:val="21"/>
        </w:numPr>
        <w:rPr>
          <w:rFonts w:ascii="Times New Roman" w:hAnsi="Times New Roman" w:cs="Times New Roman"/>
          <w:u w:val="single"/>
        </w:rPr>
      </w:pPr>
      <w:r w:rsidRPr="005C19A8">
        <w:rPr>
          <w:rFonts w:ascii="Times New Roman" w:hAnsi="Times New Roman" w:cs="Times New Roman"/>
          <w:u w:val="single"/>
        </w:rPr>
        <w:t xml:space="preserve">Compliance and Record Destruction </w:t>
      </w:r>
    </w:p>
    <w:p w14:paraId="1E780C57" w14:textId="5258D2C1" w:rsidR="0020400E" w:rsidRPr="005C19A8" w:rsidRDefault="0020400E" w:rsidP="00C4070B">
      <w:pPr>
        <w:pStyle w:val="NoSpacing"/>
        <w:numPr>
          <w:ilvl w:val="1"/>
          <w:numId w:val="21"/>
        </w:numPr>
        <w:ind w:left="2160"/>
        <w:rPr>
          <w:rFonts w:ascii="Times New Roman" w:hAnsi="Times New Roman" w:cs="Times New Roman"/>
          <w:u w:val="single"/>
        </w:rPr>
      </w:pPr>
      <w:r w:rsidRPr="005C19A8">
        <w:rPr>
          <w:rFonts w:ascii="Times New Roman" w:hAnsi="Times New Roman" w:cs="Times New Roman"/>
          <w:u w:val="single"/>
        </w:rPr>
        <w:t xml:space="preserve">IRS Publication 1075 Compliance </w:t>
      </w:r>
    </w:p>
    <w:p w14:paraId="18933096" w14:textId="31DD647C" w:rsidR="00F94017" w:rsidRPr="005C19A8" w:rsidRDefault="00F94017" w:rsidP="00C4070B">
      <w:pPr>
        <w:pStyle w:val="NoSpacing"/>
        <w:ind w:left="2160"/>
        <w:rPr>
          <w:rFonts w:ascii="Times New Roman" w:hAnsi="Times New Roman" w:cs="Times New Roman"/>
        </w:rPr>
      </w:pPr>
      <w:r w:rsidRPr="005C19A8">
        <w:rPr>
          <w:rFonts w:ascii="Times New Roman" w:hAnsi="Times New Roman" w:cs="Times New Roman"/>
        </w:rPr>
        <w:t xml:space="preserve">The Contractor and the Contractor’s employees with access to FTI and PII data, must meet the background check requirements defined in IRS Publication 1075. </w:t>
      </w:r>
      <w:r w:rsidRPr="005C19A8">
        <w:rPr>
          <w:rFonts w:ascii="Times New Roman" w:eastAsia="Times New Roman" w:hAnsi="Times New Roman" w:cs="Times New Roman"/>
        </w:rPr>
        <w:t>(</w:t>
      </w:r>
      <w:hyperlink r:id="rId8" w:history="1">
        <w:r w:rsidRPr="005C19A8">
          <w:rPr>
            <w:rStyle w:val="Hyperlink"/>
            <w:rFonts w:ascii="Times New Roman" w:hAnsi="Times New Roman" w:cs="Times New Roman"/>
          </w:rPr>
          <w:t>https://www.irs.gov/pub/irs-pdf/p1075.pdf</w:t>
        </w:r>
      </w:hyperlink>
      <w:r w:rsidRPr="005C19A8">
        <w:rPr>
          <w:rFonts w:ascii="Times New Roman" w:hAnsi="Times New Roman" w:cs="Times New Roman"/>
        </w:rPr>
        <w:t xml:space="preserve">).   </w:t>
      </w:r>
    </w:p>
    <w:p w14:paraId="349A253C" w14:textId="77777777" w:rsidR="00F94017" w:rsidRPr="005C19A8" w:rsidRDefault="00F94017" w:rsidP="00F94017">
      <w:pPr>
        <w:pStyle w:val="NoSpacing"/>
        <w:ind w:left="2520"/>
        <w:rPr>
          <w:rFonts w:ascii="Times New Roman" w:hAnsi="Times New Roman" w:cs="Times New Roman"/>
          <w:u w:val="single"/>
        </w:rPr>
      </w:pPr>
    </w:p>
    <w:p w14:paraId="3FF046BF" w14:textId="290F1234" w:rsidR="00F94017" w:rsidRPr="005C19A8" w:rsidRDefault="00F94017" w:rsidP="00F94017">
      <w:pPr>
        <w:pStyle w:val="NoSpacing"/>
        <w:numPr>
          <w:ilvl w:val="2"/>
          <w:numId w:val="21"/>
        </w:numPr>
        <w:rPr>
          <w:rFonts w:ascii="Times New Roman" w:hAnsi="Times New Roman" w:cs="Times New Roman"/>
          <w:u w:val="single"/>
        </w:rPr>
      </w:pPr>
      <w:r w:rsidRPr="005C19A8">
        <w:rPr>
          <w:rFonts w:ascii="Times New Roman" w:hAnsi="Times New Roman" w:cs="Times New Roman"/>
        </w:rPr>
        <w:t xml:space="preserve">The Contractor is required to ensure employees are trained and comply with federal and state laws, regulations, and standards. </w:t>
      </w:r>
    </w:p>
    <w:p w14:paraId="423A1002" w14:textId="77777777" w:rsidR="00F94017" w:rsidRPr="005C19A8" w:rsidRDefault="00F94017" w:rsidP="00F94017">
      <w:pPr>
        <w:pStyle w:val="NoSpacing"/>
        <w:ind w:left="3240"/>
        <w:rPr>
          <w:rFonts w:ascii="Times New Roman" w:hAnsi="Times New Roman" w:cs="Times New Roman"/>
          <w:u w:val="single"/>
        </w:rPr>
      </w:pPr>
    </w:p>
    <w:p w14:paraId="02998BBC" w14:textId="629587A7" w:rsidR="00F94017" w:rsidRPr="005C19A8" w:rsidRDefault="00F94017" w:rsidP="00F94017">
      <w:pPr>
        <w:pStyle w:val="NoSpacing"/>
        <w:numPr>
          <w:ilvl w:val="2"/>
          <w:numId w:val="21"/>
        </w:numPr>
        <w:rPr>
          <w:rFonts w:ascii="Times New Roman" w:hAnsi="Times New Roman" w:cs="Times New Roman"/>
          <w:u w:val="single"/>
        </w:rPr>
      </w:pPr>
      <w:r w:rsidRPr="005C19A8">
        <w:rPr>
          <w:rFonts w:ascii="Times New Roman" w:hAnsi="Times New Roman" w:cs="Times New Roman"/>
        </w:rPr>
        <w:t xml:space="preserve">The Contractor shall be subject to the terms and conditions described in Publication 1075. </w:t>
      </w:r>
    </w:p>
    <w:p w14:paraId="623D21B6" w14:textId="67C03CFC" w:rsidR="00F94017" w:rsidRPr="005C19A8" w:rsidRDefault="00F94017" w:rsidP="00F94017">
      <w:pPr>
        <w:pStyle w:val="NoSpacing"/>
        <w:ind w:left="2520"/>
        <w:rPr>
          <w:rFonts w:ascii="Times New Roman" w:hAnsi="Times New Roman" w:cs="Times New Roman"/>
        </w:rPr>
      </w:pPr>
    </w:p>
    <w:p w14:paraId="14760363" w14:textId="7BFFC6BC" w:rsidR="005E2BEB" w:rsidRPr="005C19A8" w:rsidRDefault="005E2BEB" w:rsidP="00C4070B">
      <w:pPr>
        <w:pStyle w:val="NoSpacing"/>
        <w:numPr>
          <w:ilvl w:val="1"/>
          <w:numId w:val="21"/>
        </w:numPr>
        <w:ind w:left="2160"/>
        <w:rPr>
          <w:rFonts w:ascii="Times New Roman" w:hAnsi="Times New Roman" w:cs="Times New Roman"/>
          <w:u w:val="single"/>
        </w:rPr>
      </w:pPr>
      <w:r w:rsidRPr="005C19A8">
        <w:rPr>
          <w:rFonts w:ascii="Times New Roman" w:hAnsi="Times New Roman" w:cs="Times New Roman"/>
          <w:u w:val="single"/>
        </w:rPr>
        <w:t xml:space="preserve">Information Confidentiality and Security </w:t>
      </w:r>
    </w:p>
    <w:p w14:paraId="70B31170" w14:textId="3FC4BE5A" w:rsidR="005E2BEB" w:rsidRPr="005C19A8" w:rsidRDefault="005E2BEB" w:rsidP="00C4070B">
      <w:pPr>
        <w:pStyle w:val="NoSpacing"/>
        <w:ind w:left="2160"/>
        <w:rPr>
          <w:rFonts w:ascii="Times New Roman" w:hAnsi="Times New Roman" w:cs="Times New Roman"/>
          <w:u w:val="single"/>
        </w:rPr>
      </w:pPr>
      <w:r w:rsidRPr="005C19A8">
        <w:rPr>
          <w:rFonts w:ascii="Times New Roman" w:hAnsi="Times New Roman" w:cs="Times New Roman"/>
        </w:rPr>
        <w:t>The Contractor shall ensure that all confidential information shall be destroyed meet the requirements of IRS Publication 1075.</w:t>
      </w:r>
    </w:p>
    <w:p w14:paraId="6DC30DE6" w14:textId="4432DE64" w:rsidR="005E2BEB" w:rsidRPr="005C19A8" w:rsidRDefault="005E2BEB" w:rsidP="0020400E">
      <w:pPr>
        <w:pStyle w:val="NoSpacing"/>
        <w:numPr>
          <w:ilvl w:val="2"/>
          <w:numId w:val="21"/>
        </w:numPr>
        <w:rPr>
          <w:rFonts w:ascii="Times New Roman" w:hAnsi="Times New Roman" w:cs="Times New Roman"/>
          <w:u w:val="single"/>
        </w:rPr>
      </w:pPr>
      <w:r w:rsidRPr="005C19A8">
        <w:rPr>
          <w:rFonts w:ascii="Times New Roman" w:hAnsi="Times New Roman" w:cs="Times New Roman"/>
        </w:rPr>
        <w:t xml:space="preserve">Contractor shall ensure that demographic data. FTI, and PII data; while in Contractor’s possession, are kept secure and confidential. </w:t>
      </w:r>
    </w:p>
    <w:p w14:paraId="6E8A768C" w14:textId="77777777" w:rsidR="0020400E" w:rsidRPr="005C19A8" w:rsidRDefault="0020400E" w:rsidP="0020400E">
      <w:pPr>
        <w:pStyle w:val="NoSpacing"/>
        <w:ind w:left="2520"/>
        <w:rPr>
          <w:rFonts w:ascii="Times New Roman" w:hAnsi="Times New Roman" w:cs="Times New Roman"/>
          <w:u w:val="single"/>
        </w:rPr>
      </w:pPr>
    </w:p>
    <w:p w14:paraId="2CC4C265" w14:textId="50F2B8FE" w:rsidR="005E2BEB" w:rsidRPr="005C19A8" w:rsidRDefault="005E2BEB" w:rsidP="0020400E">
      <w:pPr>
        <w:pStyle w:val="NoSpacing"/>
        <w:numPr>
          <w:ilvl w:val="2"/>
          <w:numId w:val="21"/>
        </w:numPr>
        <w:rPr>
          <w:rFonts w:ascii="Times New Roman" w:hAnsi="Times New Roman" w:cs="Times New Roman"/>
          <w:u w:val="single"/>
        </w:rPr>
      </w:pPr>
      <w:r w:rsidRPr="005C19A8">
        <w:rPr>
          <w:rFonts w:ascii="Times New Roman" w:hAnsi="Times New Roman" w:cs="Times New Roman"/>
        </w:rPr>
        <w:lastRenderedPageBreak/>
        <w:t xml:space="preserve">The Contractor shall ensure that all documents are secured to prevent access by unauthorized personnel. </w:t>
      </w:r>
    </w:p>
    <w:p w14:paraId="0AAFC3EA" w14:textId="77777777" w:rsidR="0020400E" w:rsidRPr="005C19A8" w:rsidRDefault="0020400E" w:rsidP="0020400E">
      <w:pPr>
        <w:pStyle w:val="NoSpacing"/>
        <w:ind w:left="2520"/>
        <w:rPr>
          <w:rFonts w:ascii="Times New Roman" w:hAnsi="Times New Roman" w:cs="Times New Roman"/>
          <w:u w:val="single"/>
        </w:rPr>
      </w:pPr>
    </w:p>
    <w:p w14:paraId="076FD83B" w14:textId="27A718ED" w:rsidR="0020400E" w:rsidRPr="005C19A8" w:rsidRDefault="0020400E" w:rsidP="0020400E">
      <w:pPr>
        <w:pStyle w:val="NoSpacing"/>
        <w:numPr>
          <w:ilvl w:val="2"/>
          <w:numId w:val="21"/>
        </w:numPr>
        <w:rPr>
          <w:rFonts w:ascii="Times New Roman" w:hAnsi="Times New Roman" w:cs="Times New Roman"/>
          <w:u w:val="single"/>
        </w:rPr>
      </w:pPr>
      <w:r w:rsidRPr="005C19A8">
        <w:rPr>
          <w:rFonts w:ascii="Times New Roman" w:hAnsi="Times New Roman" w:cs="Times New Roman"/>
        </w:rPr>
        <w:t xml:space="preserve">The Contractor shall establish and provide written policy and procedures for a security program which are acceptable to and approved by the State. </w:t>
      </w:r>
    </w:p>
    <w:p w14:paraId="5073F771" w14:textId="77777777" w:rsidR="00345536" w:rsidRPr="005C19A8" w:rsidRDefault="00345536" w:rsidP="00345536">
      <w:pPr>
        <w:pStyle w:val="NoSpacing"/>
        <w:ind w:left="3240"/>
        <w:rPr>
          <w:rFonts w:ascii="Times New Roman" w:hAnsi="Times New Roman" w:cs="Times New Roman"/>
          <w:u w:val="single"/>
        </w:rPr>
      </w:pPr>
    </w:p>
    <w:p w14:paraId="28BF3201" w14:textId="77777777" w:rsidR="00345536" w:rsidRPr="005C19A8" w:rsidRDefault="00345536" w:rsidP="00345536">
      <w:pPr>
        <w:pStyle w:val="NoSpacing"/>
        <w:ind w:left="2160"/>
        <w:rPr>
          <w:rFonts w:ascii="Times New Roman" w:hAnsi="Times New Roman" w:cs="Times New Roman"/>
        </w:rPr>
      </w:pPr>
      <w:r w:rsidRPr="005C19A8">
        <w:rPr>
          <w:rFonts w:ascii="Times New Roman" w:hAnsi="Times New Roman" w:cs="Times New Roman"/>
        </w:rPr>
        <w:t>The Contractor agrees not to disclose, release, or communicate any information to any third person, individual, organization or entity not employed or approved by the State of Indiana and shall ensure that all documentation and media in its possession will remain secure at all times.</w:t>
      </w:r>
    </w:p>
    <w:p w14:paraId="49EE2ABA" w14:textId="77777777" w:rsidR="00345536" w:rsidRPr="005C19A8" w:rsidRDefault="00345536" w:rsidP="00345536">
      <w:pPr>
        <w:pStyle w:val="NoSpacing"/>
        <w:ind w:left="2160"/>
        <w:rPr>
          <w:rFonts w:ascii="Times New Roman" w:hAnsi="Times New Roman" w:cs="Times New Roman"/>
        </w:rPr>
      </w:pPr>
    </w:p>
    <w:p w14:paraId="50E9FDA8" w14:textId="77777777" w:rsidR="00345536" w:rsidRPr="005C19A8" w:rsidRDefault="00345536" w:rsidP="00345536">
      <w:pPr>
        <w:pStyle w:val="NoSpacing"/>
        <w:ind w:left="2160"/>
        <w:rPr>
          <w:rFonts w:ascii="Times New Roman" w:hAnsi="Times New Roman" w:cs="Times New Roman"/>
        </w:rPr>
      </w:pPr>
      <w:r w:rsidRPr="005C19A8">
        <w:rPr>
          <w:rFonts w:ascii="Times New Roman" w:hAnsi="Times New Roman" w:cs="Times New Roman"/>
        </w:rPr>
        <w:t>The Contractor agrees to apply appropriate administrative, technical, and physical safeguards to protect the privacy of protected health information (PHI) in accordance with the Health Insurance Portability and Accountability Act (HIPPA).</w:t>
      </w:r>
    </w:p>
    <w:p w14:paraId="3BB4F8F0" w14:textId="77777777" w:rsidR="00345536" w:rsidRPr="005C19A8" w:rsidRDefault="00345536" w:rsidP="00345536">
      <w:pPr>
        <w:pStyle w:val="NoSpacing"/>
        <w:ind w:left="2160"/>
        <w:rPr>
          <w:rFonts w:ascii="Times New Roman" w:hAnsi="Times New Roman" w:cs="Times New Roman"/>
        </w:rPr>
      </w:pPr>
    </w:p>
    <w:p w14:paraId="28BEE009" w14:textId="77777777" w:rsidR="00345536" w:rsidRPr="005C19A8" w:rsidRDefault="00345536" w:rsidP="00345536">
      <w:pPr>
        <w:pStyle w:val="NoSpacing"/>
        <w:ind w:left="2160"/>
        <w:rPr>
          <w:rFonts w:ascii="Times New Roman" w:hAnsi="Times New Roman" w:cs="Times New Roman"/>
        </w:rPr>
      </w:pPr>
      <w:r w:rsidRPr="005C19A8">
        <w:rPr>
          <w:rFonts w:ascii="Times New Roman" w:hAnsi="Times New Roman" w:cs="Times New Roman"/>
        </w:rPr>
        <w:t xml:space="preserve">The Contractor agrees to apply appropriate administrative, technical, and physical safeguards to protect the privacy of personal identifiable information (PII) in accordance with IRS Publication 1075 Tax Information Security Guidelines. </w:t>
      </w:r>
    </w:p>
    <w:p w14:paraId="4200AFC4" w14:textId="77777777" w:rsidR="005C65F2" w:rsidRPr="005C19A8" w:rsidRDefault="005C65F2" w:rsidP="0020400E">
      <w:pPr>
        <w:pStyle w:val="NoSpacing"/>
        <w:rPr>
          <w:rFonts w:ascii="Times New Roman" w:hAnsi="Times New Roman" w:cs="Times New Roman"/>
        </w:rPr>
      </w:pPr>
    </w:p>
    <w:p w14:paraId="31C2B587" w14:textId="118E1E8C" w:rsidR="00F94017" w:rsidRPr="005C19A8" w:rsidRDefault="00F94017" w:rsidP="00C4070B">
      <w:pPr>
        <w:pStyle w:val="NoSpacing"/>
        <w:numPr>
          <w:ilvl w:val="0"/>
          <w:numId w:val="21"/>
        </w:numPr>
        <w:rPr>
          <w:rFonts w:ascii="Times New Roman" w:hAnsi="Times New Roman" w:cs="Times New Roman"/>
          <w:u w:val="single"/>
        </w:rPr>
      </w:pPr>
      <w:r w:rsidRPr="005C19A8">
        <w:rPr>
          <w:rFonts w:ascii="Times New Roman" w:hAnsi="Times New Roman" w:cs="Times New Roman"/>
          <w:u w:val="single"/>
        </w:rPr>
        <w:t xml:space="preserve">Background Investigation Requirements </w:t>
      </w:r>
    </w:p>
    <w:p w14:paraId="2C74D99C" w14:textId="70CCC5A3" w:rsidR="00F94017" w:rsidRPr="005C19A8" w:rsidRDefault="00F94017" w:rsidP="00C4070B">
      <w:pPr>
        <w:pStyle w:val="NoSpacing"/>
        <w:ind w:left="1800"/>
        <w:rPr>
          <w:rFonts w:ascii="Times New Roman" w:hAnsi="Times New Roman" w:cs="Times New Roman"/>
        </w:rPr>
      </w:pPr>
      <w:r w:rsidRPr="005C19A8">
        <w:rPr>
          <w:rFonts w:ascii="Times New Roman" w:hAnsi="Times New Roman" w:cs="Times New Roman"/>
        </w:rPr>
        <w:t xml:space="preserve">A background investigation shall be conducted by the Contractor on all employees, as well as those with whom the Contractor subcontracts, who will be providing service under this contract. The Contractor is responsible for any and all costs and expenses in obtaining and maintaining the criminal background screening information for each employee as described in this Contract and in executed Scopes of Work (SOW). The Contractor shall ensure that all background screenings shall be refreshed every year from the time initially performed for each employee during the term of the Contract. All of the Contractor’s actual and prospective employees and subcontractors, whose duties will or may include duties under this contract, shall consent to the background investigation prior to accessing State facilities. State requirements vary based on facility; the requirements for each agency/facility are listed in their </w:t>
      </w:r>
      <w:r w:rsidR="00E008BE" w:rsidRPr="005C19A8">
        <w:rPr>
          <w:rFonts w:ascii="Times New Roman" w:hAnsi="Times New Roman" w:cs="Times New Roman"/>
        </w:rPr>
        <w:t>S</w:t>
      </w:r>
      <w:r w:rsidRPr="005C19A8">
        <w:rPr>
          <w:rFonts w:ascii="Times New Roman" w:hAnsi="Times New Roman" w:cs="Times New Roman"/>
        </w:rPr>
        <w:t>OW.</w:t>
      </w:r>
    </w:p>
    <w:p w14:paraId="1436A9C5" w14:textId="320C0340" w:rsidR="00F94017" w:rsidRPr="005C19A8" w:rsidRDefault="00F94017" w:rsidP="00F94017">
      <w:pPr>
        <w:pStyle w:val="NoSpacing"/>
        <w:ind w:left="2160"/>
        <w:rPr>
          <w:rFonts w:ascii="Times New Roman" w:hAnsi="Times New Roman" w:cs="Times New Roman"/>
          <w:u w:val="single"/>
        </w:rPr>
      </w:pPr>
    </w:p>
    <w:p w14:paraId="7D90ADA3" w14:textId="6A560EEB" w:rsidR="001004C3" w:rsidRPr="005C19A8" w:rsidRDefault="001004C3" w:rsidP="00C4070B">
      <w:pPr>
        <w:pStyle w:val="NoSpacing"/>
        <w:numPr>
          <w:ilvl w:val="0"/>
          <w:numId w:val="21"/>
        </w:numPr>
        <w:rPr>
          <w:rFonts w:ascii="Times New Roman" w:hAnsi="Times New Roman" w:cs="Times New Roman"/>
          <w:u w:val="single"/>
        </w:rPr>
      </w:pPr>
      <w:r w:rsidRPr="005C19A8">
        <w:rPr>
          <w:rFonts w:ascii="Times New Roman" w:hAnsi="Times New Roman" w:cs="Times New Roman"/>
          <w:u w:val="single"/>
        </w:rPr>
        <w:t xml:space="preserve">National Association for Information Destruction Certification </w:t>
      </w:r>
    </w:p>
    <w:p w14:paraId="0301B28E" w14:textId="77777777" w:rsidR="001004C3" w:rsidRPr="005C19A8" w:rsidRDefault="001004C3" w:rsidP="001004C3">
      <w:pPr>
        <w:pStyle w:val="ListParagraph"/>
        <w:spacing w:after="0" w:line="240" w:lineRule="auto"/>
        <w:ind w:left="1800"/>
        <w:rPr>
          <w:rFonts w:ascii="Times New Roman" w:eastAsia="Times New Roman" w:hAnsi="Times New Roman" w:cs="Times New Roman"/>
        </w:rPr>
      </w:pPr>
      <w:r w:rsidRPr="005C19A8">
        <w:rPr>
          <w:rFonts w:ascii="Times New Roman" w:eastAsia="Times New Roman" w:hAnsi="Times New Roman" w:cs="Times New Roman"/>
        </w:rPr>
        <w:t xml:space="preserve">The Contractor shall maintain NAID certification throughout the entirety of contract to include any option years and agrees that any shredding facility used during the performance of this contract shall also be NAID certified. </w:t>
      </w:r>
    </w:p>
    <w:p w14:paraId="0786BFA9" w14:textId="77777777" w:rsidR="001004C3" w:rsidRPr="005C19A8" w:rsidRDefault="001004C3" w:rsidP="001004C3">
      <w:pPr>
        <w:pStyle w:val="NoSpacing"/>
        <w:ind w:left="1800"/>
        <w:rPr>
          <w:rFonts w:ascii="Times New Roman" w:hAnsi="Times New Roman" w:cs="Times New Roman"/>
          <w:u w:val="single"/>
        </w:rPr>
      </w:pPr>
    </w:p>
    <w:p w14:paraId="2F63D1D0" w14:textId="69C9CB7F" w:rsidR="005C65F2" w:rsidRPr="005C19A8" w:rsidRDefault="005C65F2" w:rsidP="00C4070B">
      <w:pPr>
        <w:pStyle w:val="NoSpacing"/>
        <w:numPr>
          <w:ilvl w:val="0"/>
          <w:numId w:val="21"/>
        </w:numPr>
        <w:rPr>
          <w:rFonts w:ascii="Times New Roman" w:hAnsi="Times New Roman" w:cs="Times New Roman"/>
          <w:u w:val="single"/>
        </w:rPr>
      </w:pPr>
      <w:r w:rsidRPr="005C19A8">
        <w:rPr>
          <w:rFonts w:ascii="Times New Roman" w:hAnsi="Times New Roman" w:cs="Times New Roman"/>
          <w:u w:val="single"/>
        </w:rPr>
        <w:t>Employee Identification and Business Access</w:t>
      </w:r>
    </w:p>
    <w:p w14:paraId="2374E9B6" w14:textId="49205C83" w:rsidR="005C65F2" w:rsidRPr="005C19A8" w:rsidRDefault="005C65F2" w:rsidP="00C4070B">
      <w:pPr>
        <w:pStyle w:val="NoSpacing"/>
        <w:ind w:left="1800"/>
        <w:rPr>
          <w:rFonts w:ascii="Times New Roman" w:hAnsi="Times New Roman" w:cs="Times New Roman"/>
        </w:rPr>
      </w:pPr>
      <w:r w:rsidRPr="005C19A8">
        <w:rPr>
          <w:rFonts w:ascii="Times New Roman" w:hAnsi="Times New Roman" w:cs="Times New Roman"/>
        </w:rPr>
        <w:t>Contractor</w:t>
      </w:r>
      <w:r w:rsidR="00E008BE" w:rsidRPr="005C19A8">
        <w:rPr>
          <w:rFonts w:ascii="Times New Roman" w:hAnsi="Times New Roman" w:cs="Times New Roman"/>
        </w:rPr>
        <w:t xml:space="preserve"> agrees that it’s</w:t>
      </w:r>
      <w:r w:rsidRPr="005C19A8">
        <w:rPr>
          <w:rFonts w:ascii="Times New Roman" w:hAnsi="Times New Roman" w:cs="Times New Roman"/>
        </w:rPr>
        <w:t xml:space="preserve"> employees and subcontractors shall provide government-issued identification to enter any facility, </w:t>
      </w:r>
      <w:r w:rsidR="00E008BE" w:rsidRPr="005C19A8">
        <w:rPr>
          <w:rFonts w:ascii="Times New Roman" w:hAnsi="Times New Roman" w:cs="Times New Roman"/>
        </w:rPr>
        <w:t xml:space="preserve">and </w:t>
      </w:r>
      <w:r w:rsidRPr="005C19A8">
        <w:rPr>
          <w:rFonts w:ascii="Times New Roman" w:hAnsi="Times New Roman" w:cs="Times New Roman"/>
        </w:rPr>
        <w:t>may be subject to search, and are restricted to the work area site. Visits to all State facilities require proper check-in and –out; on no occasion will service be provided without proper contact with the authorized agency personnel in charge of the facility unless prior express written consent is given by such agency personnel. Security provisions for all State facilities must be strictly observed and the Contractor shall coordinate access to the State facility with the authorized agency personnel or their designee.</w:t>
      </w:r>
    </w:p>
    <w:p w14:paraId="5736BA17" w14:textId="77777777" w:rsidR="005C65F2" w:rsidRPr="005C19A8" w:rsidRDefault="005C65F2" w:rsidP="005C65F2">
      <w:pPr>
        <w:pStyle w:val="NoSpacing"/>
        <w:ind w:left="1800"/>
        <w:rPr>
          <w:rFonts w:ascii="Times New Roman" w:hAnsi="Times New Roman" w:cs="Times New Roman"/>
        </w:rPr>
      </w:pPr>
    </w:p>
    <w:p w14:paraId="698DEF6D" w14:textId="77777777" w:rsidR="005C65F2" w:rsidRPr="005C19A8" w:rsidRDefault="005C65F2" w:rsidP="00C4070B">
      <w:pPr>
        <w:pStyle w:val="NoSpacing"/>
        <w:numPr>
          <w:ilvl w:val="0"/>
          <w:numId w:val="21"/>
        </w:numPr>
        <w:rPr>
          <w:rFonts w:ascii="Times New Roman" w:hAnsi="Times New Roman" w:cs="Times New Roman"/>
          <w:u w:val="single"/>
        </w:rPr>
      </w:pPr>
      <w:r w:rsidRPr="005C19A8">
        <w:rPr>
          <w:rFonts w:ascii="Times New Roman" w:hAnsi="Times New Roman" w:cs="Times New Roman"/>
          <w:u w:val="single"/>
        </w:rPr>
        <w:lastRenderedPageBreak/>
        <w:t>Uniforms</w:t>
      </w:r>
    </w:p>
    <w:p w14:paraId="05271818" w14:textId="122C3694" w:rsidR="005C65F2" w:rsidRPr="005C19A8" w:rsidRDefault="00222512" w:rsidP="00C4070B">
      <w:pPr>
        <w:pStyle w:val="NoSpacing"/>
        <w:ind w:left="1800"/>
        <w:rPr>
          <w:rFonts w:ascii="Times New Roman" w:hAnsi="Times New Roman" w:cs="Times New Roman"/>
        </w:rPr>
      </w:pPr>
      <w:r>
        <w:rPr>
          <w:rFonts w:ascii="Times New Roman" w:hAnsi="Times New Roman" w:cs="Times New Roman"/>
        </w:rPr>
        <w:t xml:space="preserve">All Contractor and subcontractor personnel is required to be in uniform when collecting documents and/or bins of documents for destruction on State property. Visible photo company issued identification shall be visible upon entering State facilities is required at all times. Government issued photo identification must be presented upon request. Access will not be granted if personnel is not in Contractor authorized uniform and have proper identification. </w:t>
      </w:r>
    </w:p>
    <w:p w14:paraId="049BBA35" w14:textId="77777777" w:rsidR="00E008BE" w:rsidRPr="005C19A8" w:rsidRDefault="00E008BE" w:rsidP="00C4070B">
      <w:pPr>
        <w:pStyle w:val="NoSpacing"/>
        <w:ind w:left="1800"/>
        <w:rPr>
          <w:rFonts w:ascii="Times New Roman" w:hAnsi="Times New Roman" w:cs="Times New Roman"/>
        </w:rPr>
      </w:pPr>
    </w:p>
    <w:p w14:paraId="3C23E5C0" w14:textId="42D2A369" w:rsidR="00E008BE" w:rsidRPr="005C19A8" w:rsidRDefault="00E008BE" w:rsidP="00E008BE">
      <w:pPr>
        <w:pStyle w:val="NoSpacing"/>
        <w:numPr>
          <w:ilvl w:val="0"/>
          <w:numId w:val="21"/>
        </w:numPr>
        <w:rPr>
          <w:rFonts w:ascii="Times New Roman" w:hAnsi="Times New Roman" w:cs="Times New Roman"/>
        </w:rPr>
      </w:pPr>
      <w:r w:rsidRPr="005C19A8">
        <w:rPr>
          <w:rFonts w:ascii="Times New Roman" w:hAnsi="Times New Roman" w:cs="Times New Roman"/>
          <w:u w:val="single"/>
        </w:rPr>
        <w:t xml:space="preserve">Vehicles </w:t>
      </w:r>
    </w:p>
    <w:p w14:paraId="25D3C9EA" w14:textId="560B0D54" w:rsidR="00E008BE" w:rsidRPr="005C19A8" w:rsidRDefault="00E00CA7" w:rsidP="00E008BE">
      <w:pPr>
        <w:pStyle w:val="NoSpacing"/>
        <w:ind w:left="1800"/>
        <w:rPr>
          <w:rFonts w:ascii="Times New Roman" w:hAnsi="Times New Roman" w:cs="Times New Roman"/>
        </w:rPr>
      </w:pPr>
      <w:r w:rsidRPr="005C19A8">
        <w:rPr>
          <w:rFonts w:ascii="Times New Roman" w:hAnsi="Times New Roman" w:cs="Times New Roman"/>
        </w:rPr>
        <w:t>All Contractor service vehicles must clearly display the company name and logo.</w:t>
      </w:r>
    </w:p>
    <w:p w14:paraId="2D12262F" w14:textId="77777777" w:rsidR="00E008BE" w:rsidRPr="005C19A8" w:rsidRDefault="00E008BE" w:rsidP="00E008BE">
      <w:pPr>
        <w:pStyle w:val="NoSpacing"/>
        <w:rPr>
          <w:rFonts w:ascii="Times New Roman" w:hAnsi="Times New Roman" w:cs="Times New Roman"/>
        </w:rPr>
      </w:pPr>
    </w:p>
    <w:p w14:paraId="3D95A0DE" w14:textId="77777777" w:rsidR="005C65F2" w:rsidRPr="005C19A8" w:rsidRDefault="005C65F2" w:rsidP="005C65F2">
      <w:pPr>
        <w:pStyle w:val="NoSpacing"/>
        <w:ind w:left="1080"/>
        <w:rPr>
          <w:rFonts w:ascii="Times New Roman" w:hAnsi="Times New Roman" w:cs="Times New Roman"/>
          <w:b/>
        </w:rPr>
      </w:pPr>
    </w:p>
    <w:p w14:paraId="1E6E1ED0" w14:textId="23E7FE7A" w:rsidR="006C3862" w:rsidRPr="005C19A8" w:rsidRDefault="006C3862" w:rsidP="00F143A6">
      <w:pPr>
        <w:pStyle w:val="NoSpacing"/>
        <w:numPr>
          <w:ilvl w:val="0"/>
          <w:numId w:val="15"/>
        </w:numPr>
        <w:rPr>
          <w:rFonts w:ascii="Times New Roman" w:hAnsi="Times New Roman" w:cs="Times New Roman"/>
          <w:b/>
        </w:rPr>
      </w:pPr>
      <w:r w:rsidRPr="005C19A8">
        <w:rPr>
          <w:rFonts w:ascii="Times New Roman" w:hAnsi="Times New Roman" w:cs="Times New Roman"/>
          <w:b/>
        </w:rPr>
        <w:t xml:space="preserve">Service Requirements </w:t>
      </w:r>
    </w:p>
    <w:p w14:paraId="238F57C4" w14:textId="77777777" w:rsidR="006C3862" w:rsidRPr="005C19A8" w:rsidRDefault="006C3862" w:rsidP="006C3862">
      <w:pPr>
        <w:pStyle w:val="NoSpacing"/>
        <w:ind w:left="1440"/>
        <w:rPr>
          <w:rFonts w:ascii="Times New Roman" w:hAnsi="Times New Roman" w:cs="Times New Roman"/>
        </w:rPr>
      </w:pPr>
    </w:p>
    <w:p w14:paraId="4D26CE32" w14:textId="77777777" w:rsidR="006C3862" w:rsidRPr="005C19A8" w:rsidRDefault="006C3862" w:rsidP="006C3862">
      <w:pPr>
        <w:pStyle w:val="NoSpacing"/>
        <w:numPr>
          <w:ilvl w:val="1"/>
          <w:numId w:val="15"/>
        </w:numPr>
        <w:rPr>
          <w:rFonts w:ascii="Times New Roman" w:hAnsi="Times New Roman" w:cs="Times New Roman"/>
        </w:rPr>
      </w:pPr>
      <w:r w:rsidRPr="005C19A8">
        <w:rPr>
          <w:rFonts w:ascii="Times New Roman" w:hAnsi="Times New Roman" w:cs="Times New Roman"/>
        </w:rPr>
        <w:t>The Contractor shall meet all performance standards set forth in the Contract. The Contractor shall warrant that all work performed hereunder complies with customary, reasonable, and prudent industry standards and shall perform all services in a professional manner.</w:t>
      </w:r>
    </w:p>
    <w:p w14:paraId="64C145C1" w14:textId="77777777" w:rsidR="006C3862" w:rsidRPr="005C19A8" w:rsidRDefault="006C3862" w:rsidP="006C3862">
      <w:pPr>
        <w:pStyle w:val="ListParagraph"/>
        <w:rPr>
          <w:rFonts w:ascii="Times New Roman" w:hAnsi="Times New Roman" w:cs="Times New Roman"/>
        </w:rPr>
      </w:pPr>
    </w:p>
    <w:p w14:paraId="659DE509" w14:textId="136941F3" w:rsidR="006C3862" w:rsidRPr="005C19A8" w:rsidRDefault="006C3862" w:rsidP="006C3862">
      <w:pPr>
        <w:pStyle w:val="NoSpacing"/>
        <w:numPr>
          <w:ilvl w:val="1"/>
          <w:numId w:val="15"/>
        </w:numPr>
        <w:rPr>
          <w:rFonts w:ascii="Times New Roman" w:hAnsi="Times New Roman" w:cs="Times New Roman"/>
        </w:rPr>
      </w:pPr>
      <w:r w:rsidRPr="005C19A8">
        <w:rPr>
          <w:rFonts w:ascii="Times New Roman" w:hAnsi="Times New Roman" w:cs="Times New Roman"/>
        </w:rPr>
        <w:t xml:space="preserve">New Scopes of Work (SOW): The State and Contractor recognize that additional sites may be added during the contract term and any renewals.  A template has been provided for the State Agency Site Designee to complete for the purpose of outlining expectations for the site.  The final version of this document shall be approved by the Contractor, Agency Site Designee/agency authorized signatory, and the State Vendor Contract Manager as part of this Contract.  The template is made a part of this Contract and is incorporated herein by reference as </w:t>
      </w:r>
      <w:r w:rsidRPr="005C19A8">
        <w:rPr>
          <w:rFonts w:ascii="Times New Roman" w:hAnsi="Times New Roman" w:cs="Times New Roman"/>
          <w:b/>
          <w:bCs/>
          <w:u w:val="single"/>
        </w:rPr>
        <w:t xml:space="preserve">Exhibit </w:t>
      </w:r>
      <w:r w:rsidR="001C32B7" w:rsidRPr="005C19A8">
        <w:rPr>
          <w:rFonts w:ascii="Times New Roman" w:hAnsi="Times New Roman" w:cs="Times New Roman"/>
          <w:b/>
          <w:bCs/>
          <w:u w:val="single"/>
        </w:rPr>
        <w:t>D</w:t>
      </w:r>
      <w:r w:rsidRPr="005C19A8">
        <w:rPr>
          <w:rFonts w:ascii="Times New Roman" w:hAnsi="Times New Roman" w:cs="Times New Roman"/>
        </w:rPr>
        <w:t>.</w:t>
      </w:r>
    </w:p>
    <w:p w14:paraId="756887FF" w14:textId="77777777" w:rsidR="006C3862" w:rsidRPr="005C19A8" w:rsidRDefault="006C3862" w:rsidP="006C3862">
      <w:pPr>
        <w:pStyle w:val="NoSpacing"/>
        <w:rPr>
          <w:rFonts w:ascii="Times New Roman" w:hAnsi="Times New Roman" w:cs="Times New Roman"/>
        </w:rPr>
      </w:pPr>
    </w:p>
    <w:p w14:paraId="2957F490" w14:textId="74DCE796" w:rsidR="006C3862" w:rsidRPr="005C19A8" w:rsidRDefault="006C3862" w:rsidP="00B37583">
      <w:pPr>
        <w:pStyle w:val="NoSpacing"/>
        <w:ind w:left="1800"/>
        <w:rPr>
          <w:rFonts w:ascii="Times New Roman" w:hAnsi="Times New Roman" w:cs="Times New Roman"/>
        </w:rPr>
      </w:pPr>
      <w:r w:rsidRPr="005C19A8">
        <w:rPr>
          <w:rFonts w:ascii="Times New Roman" w:hAnsi="Times New Roman" w:cs="Times New Roman"/>
        </w:rPr>
        <w:t>The Contractor agrees to provide services to any State building or office throughout the state by developing a new Scope of Work (SOW) within thirty days of notification of the need for service. All SOWs will be written under the authority of, and consistent with, the terms and conditions of this prime contract. Scopes of Work are living documents that may change throughout the term of the contract dependent on the site operations.</w:t>
      </w:r>
    </w:p>
    <w:p w14:paraId="59AD52E3" w14:textId="77777777" w:rsidR="00B37583" w:rsidRPr="005C19A8" w:rsidRDefault="00B37583" w:rsidP="00B37583">
      <w:pPr>
        <w:pStyle w:val="NoSpacing"/>
        <w:ind w:left="1800"/>
        <w:rPr>
          <w:rFonts w:ascii="Times New Roman" w:hAnsi="Times New Roman" w:cs="Times New Roman"/>
        </w:rPr>
      </w:pPr>
    </w:p>
    <w:p w14:paraId="2E4E0125" w14:textId="09AAEEAF" w:rsidR="006C3862" w:rsidRPr="005C19A8" w:rsidRDefault="006C3862" w:rsidP="006C3862">
      <w:pPr>
        <w:pStyle w:val="NoSpacing"/>
        <w:ind w:left="1800"/>
        <w:rPr>
          <w:rFonts w:ascii="Times New Roman" w:hAnsi="Times New Roman" w:cs="Times New Roman"/>
        </w:rPr>
      </w:pPr>
      <w:r w:rsidRPr="005C19A8">
        <w:rPr>
          <w:rFonts w:ascii="Times New Roman" w:hAnsi="Times New Roman" w:cs="Times New Roman"/>
        </w:rPr>
        <w:t xml:space="preserve">The IDOA Contract Manager will work with the Account Manager and a site designee to develop a new SOW utilizing </w:t>
      </w:r>
      <w:r w:rsidRPr="005C19A8">
        <w:rPr>
          <w:rFonts w:ascii="Times New Roman" w:hAnsi="Times New Roman" w:cs="Times New Roman"/>
          <w:b/>
          <w:bCs/>
          <w:u w:val="single"/>
        </w:rPr>
        <w:t xml:space="preserve">Exhibit </w:t>
      </w:r>
      <w:r w:rsidR="001C32B7" w:rsidRPr="005C19A8">
        <w:rPr>
          <w:rFonts w:ascii="Times New Roman" w:hAnsi="Times New Roman" w:cs="Times New Roman"/>
          <w:b/>
          <w:bCs/>
          <w:u w:val="single"/>
        </w:rPr>
        <w:t>D</w:t>
      </w:r>
      <w:r w:rsidRPr="005C19A8">
        <w:rPr>
          <w:rFonts w:ascii="Times New Roman" w:hAnsi="Times New Roman" w:cs="Times New Roman"/>
        </w:rPr>
        <w:t xml:space="preserve">: Scope of Work Template; the Contractor will review the SOW, conduct necessary site visits, and provide a quote utilizing the final negotiated contract pricing (outlined in </w:t>
      </w:r>
      <w:r w:rsidRPr="005C19A8">
        <w:rPr>
          <w:rFonts w:ascii="Times New Roman" w:hAnsi="Times New Roman" w:cs="Times New Roman"/>
          <w:b/>
          <w:u w:val="single"/>
        </w:rPr>
        <w:t xml:space="preserve">Exhibit </w:t>
      </w:r>
      <w:r w:rsidR="001C32B7" w:rsidRPr="005C19A8">
        <w:rPr>
          <w:rFonts w:ascii="Times New Roman" w:hAnsi="Times New Roman" w:cs="Times New Roman"/>
          <w:b/>
          <w:u w:val="single"/>
        </w:rPr>
        <w:t>A</w:t>
      </w:r>
      <w:r w:rsidRPr="005C19A8">
        <w:rPr>
          <w:rFonts w:ascii="Times New Roman" w:hAnsi="Times New Roman" w:cs="Times New Roman"/>
        </w:rPr>
        <w:t xml:space="preserve">) and the Scope of Work Pricing Worksheet Template (described in </w:t>
      </w:r>
      <w:r w:rsidRPr="005C19A8">
        <w:rPr>
          <w:rFonts w:ascii="Times New Roman" w:hAnsi="Times New Roman" w:cs="Times New Roman"/>
          <w:b/>
          <w:bCs/>
          <w:u w:val="single"/>
        </w:rPr>
        <w:t xml:space="preserve">Exhibit </w:t>
      </w:r>
      <w:r w:rsidR="001C32B7" w:rsidRPr="005C19A8">
        <w:rPr>
          <w:rFonts w:ascii="Times New Roman" w:hAnsi="Times New Roman" w:cs="Times New Roman"/>
          <w:b/>
          <w:bCs/>
          <w:u w:val="single"/>
        </w:rPr>
        <w:t>A</w:t>
      </w:r>
      <w:r w:rsidRPr="005C19A8">
        <w:rPr>
          <w:rFonts w:ascii="Times New Roman" w:hAnsi="Times New Roman" w:cs="Times New Roman"/>
        </w:rPr>
        <w:t>). Once approved by all parties, the SOW will be circulated for signature (the Contractor, agency site designee, and the IDOA Contract Manager in that order) and will then be considered executed. The IDOA Contract Manager will provide a copy of the fully executed SOW to the site designee and the Contractor’s Account Manager. Unless otherwise agreed upon by all parties, the Contractor shall begin servicing additional facilities within 30 days of receipt of the approved SOW.</w:t>
      </w:r>
    </w:p>
    <w:p w14:paraId="018EB133" w14:textId="77777777" w:rsidR="006C3862" w:rsidRPr="005C19A8" w:rsidRDefault="006C3862" w:rsidP="006C3862">
      <w:pPr>
        <w:pStyle w:val="NoSpacing"/>
        <w:ind w:left="1440"/>
        <w:rPr>
          <w:rFonts w:ascii="Times New Roman" w:hAnsi="Times New Roman" w:cs="Times New Roman"/>
        </w:rPr>
      </w:pPr>
    </w:p>
    <w:p w14:paraId="5A30B350" w14:textId="77777777" w:rsidR="006C3862" w:rsidRPr="005C19A8" w:rsidRDefault="006C3862" w:rsidP="006C3862">
      <w:pPr>
        <w:pStyle w:val="NoSpacing"/>
        <w:ind w:left="1800"/>
        <w:rPr>
          <w:rFonts w:ascii="Times New Roman" w:hAnsi="Times New Roman" w:cs="Times New Roman"/>
        </w:rPr>
      </w:pPr>
      <w:r w:rsidRPr="005C19A8">
        <w:rPr>
          <w:rFonts w:ascii="Times New Roman" w:hAnsi="Times New Roman" w:cs="Times New Roman"/>
        </w:rPr>
        <w:t>The SOW shall not be completed until all three parties sign on the SOW agreement. The order for signature on a SOW is:</w:t>
      </w:r>
    </w:p>
    <w:p w14:paraId="195BF056" w14:textId="77777777" w:rsidR="006C3862" w:rsidRPr="005C19A8" w:rsidRDefault="006C3862" w:rsidP="006C3862">
      <w:pPr>
        <w:pStyle w:val="NoSpacing"/>
        <w:ind w:left="1440" w:firstLine="720"/>
        <w:rPr>
          <w:rFonts w:ascii="Times New Roman" w:hAnsi="Times New Roman" w:cs="Times New Roman"/>
        </w:rPr>
      </w:pPr>
      <w:r w:rsidRPr="005C19A8">
        <w:rPr>
          <w:rFonts w:ascii="Times New Roman" w:hAnsi="Times New Roman" w:cs="Times New Roman"/>
        </w:rPr>
        <w:t>1.  Contractor Signature</w:t>
      </w:r>
    </w:p>
    <w:p w14:paraId="771FE43D" w14:textId="77777777" w:rsidR="006C3862" w:rsidRPr="005C19A8" w:rsidRDefault="006C3862" w:rsidP="006C3862">
      <w:pPr>
        <w:pStyle w:val="NoSpacing"/>
        <w:ind w:left="1440" w:firstLine="720"/>
        <w:rPr>
          <w:rFonts w:ascii="Times New Roman" w:hAnsi="Times New Roman" w:cs="Times New Roman"/>
        </w:rPr>
      </w:pPr>
      <w:r w:rsidRPr="005C19A8">
        <w:rPr>
          <w:rFonts w:ascii="Times New Roman" w:hAnsi="Times New Roman" w:cs="Times New Roman"/>
        </w:rPr>
        <w:t>2.  User Agency Signature</w:t>
      </w:r>
    </w:p>
    <w:p w14:paraId="1D83DF90" w14:textId="77777777" w:rsidR="006C3862" w:rsidRPr="005C19A8" w:rsidRDefault="006C3862" w:rsidP="006C3862">
      <w:pPr>
        <w:pStyle w:val="NoSpacing"/>
        <w:ind w:left="1440" w:firstLine="720"/>
        <w:rPr>
          <w:rFonts w:ascii="Times New Roman" w:hAnsi="Times New Roman" w:cs="Times New Roman"/>
        </w:rPr>
      </w:pPr>
      <w:r w:rsidRPr="005C19A8">
        <w:rPr>
          <w:rFonts w:ascii="Times New Roman" w:hAnsi="Times New Roman" w:cs="Times New Roman"/>
        </w:rPr>
        <w:lastRenderedPageBreak/>
        <w:t>3.  IDOA Contract Manager Signature</w:t>
      </w:r>
    </w:p>
    <w:p w14:paraId="161A5BE0" w14:textId="7A9AB5B7" w:rsidR="006C3862" w:rsidRPr="005C19A8" w:rsidRDefault="006C3862" w:rsidP="006C3862">
      <w:pPr>
        <w:pStyle w:val="NoSpacing"/>
        <w:ind w:left="1080"/>
        <w:rPr>
          <w:rFonts w:ascii="Times New Roman" w:hAnsi="Times New Roman" w:cs="Times New Roman"/>
          <w:b/>
        </w:rPr>
      </w:pPr>
    </w:p>
    <w:p w14:paraId="4F196749" w14:textId="22302FF0" w:rsidR="006C3862" w:rsidRPr="005C19A8" w:rsidRDefault="006C3862" w:rsidP="006C3862">
      <w:pPr>
        <w:pStyle w:val="NoSpacing"/>
        <w:ind w:left="1800"/>
        <w:rPr>
          <w:rFonts w:ascii="Times New Roman" w:hAnsi="Times New Roman" w:cs="Times New Roman"/>
        </w:rPr>
      </w:pPr>
      <w:r w:rsidRPr="005C19A8">
        <w:rPr>
          <w:rFonts w:ascii="Times New Roman" w:hAnsi="Times New Roman" w:cs="Times New Roman"/>
        </w:rPr>
        <w:t>Under no circumstances shall signatures go out of order. No agreements between the User Agency and the Contractor are considered to be complete or executed until the Vendor Contract Manager approves in writing.</w:t>
      </w:r>
    </w:p>
    <w:p w14:paraId="1C9C40FA" w14:textId="77777777" w:rsidR="006C3862" w:rsidRPr="005C19A8" w:rsidRDefault="006C3862" w:rsidP="006C3862">
      <w:pPr>
        <w:pStyle w:val="NoSpacing"/>
        <w:ind w:left="1440"/>
        <w:rPr>
          <w:rFonts w:ascii="Times New Roman" w:hAnsi="Times New Roman" w:cs="Times New Roman"/>
        </w:rPr>
      </w:pPr>
    </w:p>
    <w:p w14:paraId="3175680D" w14:textId="1CEC5D22" w:rsidR="006C3862" w:rsidRPr="005C19A8" w:rsidRDefault="006C3862" w:rsidP="006C3862">
      <w:pPr>
        <w:pStyle w:val="NoSpacing"/>
        <w:ind w:left="1800"/>
        <w:rPr>
          <w:rFonts w:ascii="Times New Roman" w:hAnsi="Times New Roman" w:cs="Times New Roman"/>
        </w:rPr>
      </w:pPr>
      <w:r w:rsidRPr="005C19A8">
        <w:rPr>
          <w:rFonts w:ascii="Times New Roman" w:hAnsi="Times New Roman" w:cs="Times New Roman"/>
        </w:rPr>
        <w:t xml:space="preserve">No User Agency or Site Location shall be required by the Contractor to sign any other agreement or documents other than the SOW. The Contractor shall not prepare any documents or special language for the SOW without the express written consent of the Vendor Contract Manager. The final version of this document shall be approved by the Agency, the Contractor, and the State, as part of this contract. The template for the SOWs can be found in </w:t>
      </w:r>
      <w:r w:rsidRPr="005C19A8">
        <w:rPr>
          <w:rFonts w:ascii="Times New Roman" w:hAnsi="Times New Roman" w:cs="Times New Roman"/>
          <w:b/>
          <w:bCs/>
          <w:u w:val="single"/>
        </w:rPr>
        <w:t xml:space="preserve">Exhibit </w:t>
      </w:r>
      <w:r w:rsidR="001C32B7" w:rsidRPr="005C19A8">
        <w:rPr>
          <w:rFonts w:ascii="Times New Roman" w:hAnsi="Times New Roman" w:cs="Times New Roman"/>
          <w:b/>
          <w:bCs/>
          <w:u w:val="single"/>
        </w:rPr>
        <w:t>D</w:t>
      </w:r>
      <w:r w:rsidRPr="005C19A8">
        <w:rPr>
          <w:rFonts w:ascii="Times New Roman" w:hAnsi="Times New Roman" w:cs="Times New Roman"/>
        </w:rPr>
        <w:t xml:space="preserve">. </w:t>
      </w:r>
    </w:p>
    <w:p w14:paraId="00257B2A" w14:textId="77777777" w:rsidR="006C3862" w:rsidRPr="005C19A8" w:rsidRDefault="006C3862" w:rsidP="006C3862">
      <w:pPr>
        <w:pStyle w:val="NoSpacing"/>
        <w:ind w:left="1440"/>
        <w:rPr>
          <w:rFonts w:ascii="Times New Roman" w:hAnsi="Times New Roman" w:cs="Times New Roman"/>
        </w:rPr>
      </w:pPr>
    </w:p>
    <w:p w14:paraId="38F2B5D4" w14:textId="77777777" w:rsidR="006C3862" w:rsidRPr="005C19A8" w:rsidRDefault="006C3862" w:rsidP="006C3862">
      <w:pPr>
        <w:pStyle w:val="NoSpacing"/>
        <w:ind w:left="1800"/>
        <w:rPr>
          <w:rFonts w:ascii="Times New Roman" w:hAnsi="Times New Roman" w:cs="Times New Roman"/>
        </w:rPr>
      </w:pPr>
      <w:r w:rsidRPr="005C19A8">
        <w:rPr>
          <w:rFonts w:ascii="Times New Roman" w:hAnsi="Times New Roman" w:cs="Times New Roman"/>
        </w:rPr>
        <w:t>The Contractor shall not accept or commence work on any State facility without an approved SOW from IDOA, or prior written approval by IDOA in emergency situations.</w:t>
      </w:r>
    </w:p>
    <w:p w14:paraId="1C3A22D2" w14:textId="52364901" w:rsidR="006C3862" w:rsidRPr="005C19A8" w:rsidRDefault="006C3862" w:rsidP="006C3862">
      <w:pPr>
        <w:pStyle w:val="NoSpacing"/>
        <w:ind w:left="1080"/>
        <w:rPr>
          <w:rFonts w:ascii="Times New Roman" w:hAnsi="Times New Roman" w:cs="Times New Roman"/>
          <w:b/>
        </w:rPr>
      </w:pPr>
    </w:p>
    <w:p w14:paraId="58F5B2F0" w14:textId="4DF08012" w:rsidR="00F143A6" w:rsidRPr="005C19A8" w:rsidRDefault="00F143A6" w:rsidP="00F143A6">
      <w:pPr>
        <w:pStyle w:val="NoSpacing"/>
        <w:numPr>
          <w:ilvl w:val="0"/>
          <w:numId w:val="15"/>
        </w:numPr>
        <w:rPr>
          <w:rFonts w:ascii="Times New Roman" w:hAnsi="Times New Roman" w:cs="Times New Roman"/>
          <w:b/>
        </w:rPr>
      </w:pPr>
      <w:r w:rsidRPr="005C19A8">
        <w:rPr>
          <w:rFonts w:ascii="Times New Roman" w:hAnsi="Times New Roman" w:cs="Times New Roman"/>
          <w:b/>
        </w:rPr>
        <w:t>Service</w:t>
      </w:r>
      <w:r w:rsidR="009F30FE" w:rsidRPr="005C19A8">
        <w:rPr>
          <w:rFonts w:ascii="Times New Roman" w:hAnsi="Times New Roman" w:cs="Times New Roman"/>
          <w:b/>
        </w:rPr>
        <w:t>s Provided</w:t>
      </w:r>
    </w:p>
    <w:p w14:paraId="10E7749B" w14:textId="2542034C" w:rsidR="0039059E" w:rsidRPr="005C19A8" w:rsidRDefault="0039059E" w:rsidP="0039059E">
      <w:pPr>
        <w:pStyle w:val="ListParagraph"/>
        <w:spacing w:after="0" w:line="240" w:lineRule="auto"/>
        <w:ind w:left="1080"/>
        <w:rPr>
          <w:rFonts w:ascii="Times New Roman" w:eastAsia="Times New Roman" w:hAnsi="Times New Roman" w:cs="Times New Roman"/>
        </w:rPr>
      </w:pPr>
      <w:r w:rsidRPr="005C19A8">
        <w:rPr>
          <w:rFonts w:ascii="Times New Roman" w:eastAsia="Times New Roman" w:hAnsi="Times New Roman" w:cs="Times New Roman"/>
        </w:rPr>
        <w:t xml:space="preserve">The Contractor shall offer the following services: </w:t>
      </w:r>
    </w:p>
    <w:p w14:paraId="4D064AE6" w14:textId="77A9DDF8" w:rsidR="005F2A5A" w:rsidRDefault="005F2A5A" w:rsidP="0039059E">
      <w:pPr>
        <w:pStyle w:val="ListParagraph"/>
        <w:numPr>
          <w:ilvl w:val="1"/>
          <w:numId w:val="15"/>
        </w:numPr>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Purge Service</w:t>
      </w:r>
    </w:p>
    <w:p w14:paraId="4AB56A4E" w14:textId="48662C1D" w:rsidR="005F2A5A" w:rsidRDefault="005F2A5A" w:rsidP="00836A59">
      <w:pPr>
        <w:pStyle w:val="ListParagraph"/>
        <w:spacing w:after="0" w:line="240" w:lineRule="auto"/>
        <w:ind w:left="1800"/>
        <w:rPr>
          <w:rFonts w:ascii="Times New Roman" w:eastAsia="Times New Roman" w:hAnsi="Times New Roman" w:cs="Times New Roman"/>
        </w:rPr>
      </w:pPr>
      <w:r>
        <w:rPr>
          <w:rFonts w:ascii="Times New Roman" w:eastAsia="Times New Roman" w:hAnsi="Times New Roman" w:cs="Times New Roman"/>
        </w:rPr>
        <w:t xml:space="preserve">The Contractor shall provide purge services on an as needed basis, or annual basis. Frequency, lead time for scheduling, method of destruction, </w:t>
      </w:r>
      <w:r w:rsidR="00FB161E">
        <w:rPr>
          <w:rFonts w:ascii="Times New Roman" w:eastAsia="Times New Roman" w:hAnsi="Times New Roman" w:cs="Times New Roman"/>
        </w:rPr>
        <w:t>etc.</w:t>
      </w:r>
      <w:r>
        <w:rPr>
          <w:rFonts w:ascii="Times New Roman" w:eastAsia="Times New Roman" w:hAnsi="Times New Roman" w:cs="Times New Roman"/>
        </w:rPr>
        <w:t xml:space="preserve"> shall be sent to the IDOA Contract Manager for review as well as a certificate of destruction after all items have been destroyed. </w:t>
      </w:r>
    </w:p>
    <w:p w14:paraId="63784235" w14:textId="77777777" w:rsidR="005F2A5A" w:rsidRPr="00915444" w:rsidRDefault="005F2A5A" w:rsidP="00915444">
      <w:pPr>
        <w:pStyle w:val="ListParagraph"/>
        <w:spacing w:after="0" w:line="240" w:lineRule="auto"/>
        <w:ind w:left="1800"/>
        <w:rPr>
          <w:rFonts w:ascii="Times New Roman" w:eastAsia="Times New Roman" w:hAnsi="Times New Roman" w:cs="Times New Roman"/>
        </w:rPr>
      </w:pPr>
    </w:p>
    <w:p w14:paraId="13514475" w14:textId="77777777" w:rsidR="00602B87" w:rsidRPr="005C19A8" w:rsidRDefault="00602B87" w:rsidP="00602B87">
      <w:pPr>
        <w:pStyle w:val="ListParagraph"/>
        <w:numPr>
          <w:ilvl w:val="1"/>
          <w:numId w:val="15"/>
        </w:numPr>
        <w:spacing w:after="0" w:line="240" w:lineRule="auto"/>
        <w:rPr>
          <w:rFonts w:ascii="Times New Roman" w:eastAsia="Times New Roman" w:hAnsi="Times New Roman" w:cs="Times New Roman"/>
          <w:u w:val="single"/>
        </w:rPr>
      </w:pPr>
      <w:r w:rsidRPr="005C19A8">
        <w:rPr>
          <w:rFonts w:ascii="Times New Roman" w:eastAsia="Times New Roman" w:hAnsi="Times New Roman" w:cs="Times New Roman"/>
          <w:u w:val="single"/>
        </w:rPr>
        <w:t xml:space="preserve">Mobile Shredding/On-Site </w:t>
      </w:r>
    </w:p>
    <w:p w14:paraId="748A2B1C" w14:textId="5C43AFD6" w:rsidR="00602B87" w:rsidRPr="00915444" w:rsidRDefault="00602B87" w:rsidP="00915444">
      <w:pPr>
        <w:pStyle w:val="ListParagraph"/>
        <w:spacing w:after="0" w:line="240" w:lineRule="auto"/>
        <w:ind w:left="1800"/>
        <w:rPr>
          <w:rFonts w:ascii="Times New Roman" w:eastAsia="Times New Roman" w:hAnsi="Times New Roman" w:cs="Times New Roman"/>
          <w:u w:val="single"/>
        </w:rPr>
      </w:pPr>
      <w:r w:rsidRPr="005C19A8">
        <w:rPr>
          <w:rFonts w:ascii="Times New Roman" w:eastAsia="Times New Roman" w:hAnsi="Times New Roman" w:cs="Times New Roman"/>
        </w:rPr>
        <w:t>The Contractor will pick up the material from a central point at the Using Agency facility and shred it on-site in mobile units. A certificate of documents destruction will be provided at the conclusion of each service</w:t>
      </w:r>
    </w:p>
    <w:p w14:paraId="2BBD9CDB" w14:textId="77777777" w:rsidR="00602B87" w:rsidRDefault="00602B87" w:rsidP="00915444">
      <w:pPr>
        <w:pStyle w:val="ListParagraph"/>
        <w:spacing w:after="0" w:line="240" w:lineRule="auto"/>
        <w:ind w:left="1800"/>
        <w:rPr>
          <w:rFonts w:ascii="Times New Roman" w:eastAsia="Times New Roman" w:hAnsi="Times New Roman" w:cs="Times New Roman"/>
          <w:u w:val="single"/>
        </w:rPr>
      </w:pPr>
    </w:p>
    <w:p w14:paraId="36BB236A" w14:textId="77777777" w:rsidR="00602B87" w:rsidRPr="005C19A8" w:rsidRDefault="00602B87" w:rsidP="00602B87">
      <w:pPr>
        <w:pStyle w:val="ListParagraph"/>
        <w:numPr>
          <w:ilvl w:val="1"/>
          <w:numId w:val="15"/>
        </w:numPr>
        <w:spacing w:after="0" w:line="240" w:lineRule="auto"/>
        <w:rPr>
          <w:rFonts w:ascii="Times New Roman" w:eastAsia="Times New Roman" w:hAnsi="Times New Roman" w:cs="Times New Roman"/>
        </w:rPr>
      </w:pPr>
      <w:r w:rsidRPr="005C19A8">
        <w:rPr>
          <w:rFonts w:ascii="Times New Roman" w:eastAsia="Times New Roman" w:hAnsi="Times New Roman" w:cs="Times New Roman"/>
          <w:u w:val="single"/>
        </w:rPr>
        <w:t>Facility-Based/Off-Site Shredding</w:t>
      </w:r>
      <w:r w:rsidRPr="005C19A8">
        <w:rPr>
          <w:rFonts w:ascii="Times New Roman" w:eastAsia="Times New Roman" w:hAnsi="Times New Roman" w:cs="Times New Roman"/>
        </w:rPr>
        <w:t xml:space="preserve"> </w:t>
      </w:r>
    </w:p>
    <w:p w14:paraId="444A699B" w14:textId="4ADD86CF" w:rsidR="00602B87" w:rsidRPr="005C19A8" w:rsidRDefault="00602B87" w:rsidP="00602B87">
      <w:pPr>
        <w:pStyle w:val="ListParagraph"/>
        <w:spacing w:after="0" w:line="240" w:lineRule="auto"/>
        <w:ind w:left="1800"/>
        <w:rPr>
          <w:rFonts w:ascii="Times New Roman" w:eastAsia="Times New Roman" w:hAnsi="Times New Roman" w:cs="Times New Roman"/>
        </w:rPr>
      </w:pPr>
      <w:r w:rsidRPr="005C19A8">
        <w:rPr>
          <w:rFonts w:ascii="Times New Roman" w:eastAsia="Times New Roman" w:hAnsi="Times New Roman" w:cs="Times New Roman"/>
        </w:rPr>
        <w:t>The Contractor will pick up the material from a central point at the Using Agency facility and securely transport it to a bulk shredding facility.</w:t>
      </w:r>
      <w:r w:rsidRPr="005C19A8">
        <w:rPr>
          <w:rFonts w:ascii="Times New Roman" w:hAnsi="Times New Roman" w:cs="Times New Roman"/>
        </w:rPr>
        <w:t xml:space="preserve"> </w:t>
      </w:r>
      <w:r w:rsidRPr="005C19A8">
        <w:rPr>
          <w:rFonts w:ascii="Times New Roman" w:eastAsia="Times New Roman" w:hAnsi="Times New Roman" w:cs="Times New Roman"/>
        </w:rPr>
        <w:t>A certificate of documents destruction will be provided at the conclusion of each service.</w:t>
      </w:r>
    </w:p>
    <w:p w14:paraId="1877485B" w14:textId="77777777" w:rsidR="00602B87" w:rsidRDefault="00602B87" w:rsidP="00915444">
      <w:pPr>
        <w:pStyle w:val="ListParagraph"/>
        <w:spacing w:after="0" w:line="240" w:lineRule="auto"/>
        <w:ind w:left="1800"/>
        <w:rPr>
          <w:rFonts w:ascii="Times New Roman" w:eastAsia="Times New Roman" w:hAnsi="Times New Roman" w:cs="Times New Roman"/>
          <w:u w:val="single"/>
        </w:rPr>
      </w:pPr>
    </w:p>
    <w:p w14:paraId="13C8C481" w14:textId="72FDE80F" w:rsidR="00602B87" w:rsidRDefault="00602B87" w:rsidP="0039059E">
      <w:pPr>
        <w:pStyle w:val="ListParagraph"/>
        <w:numPr>
          <w:ilvl w:val="1"/>
          <w:numId w:val="15"/>
        </w:numPr>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 xml:space="preserve">Bankers Boxes </w:t>
      </w:r>
    </w:p>
    <w:p w14:paraId="11BC8C60" w14:textId="18AAA2BB" w:rsidR="00602B87" w:rsidRDefault="00602B87" w:rsidP="00836A59">
      <w:pPr>
        <w:pStyle w:val="ListParagraph"/>
        <w:spacing w:after="0" w:line="240" w:lineRule="auto"/>
        <w:ind w:left="1800"/>
        <w:rPr>
          <w:rFonts w:ascii="Times New Roman" w:eastAsia="Times New Roman" w:hAnsi="Times New Roman" w:cs="Times New Roman"/>
        </w:rPr>
      </w:pPr>
      <w:r>
        <w:rPr>
          <w:rFonts w:ascii="Times New Roman" w:eastAsia="Times New Roman" w:hAnsi="Times New Roman" w:cs="Times New Roman"/>
        </w:rPr>
        <w:t>The Contractor shall pick up bankers boxes for facility-based shredding on an as needed basis. Bankers Boxes will be picked up from a central point at the Using Agency facility and securely transport</w:t>
      </w:r>
      <w:r w:rsidR="00342262">
        <w:rPr>
          <w:rFonts w:ascii="Times New Roman" w:eastAsia="Times New Roman" w:hAnsi="Times New Roman" w:cs="Times New Roman"/>
        </w:rPr>
        <w:t xml:space="preserve"> material to a bulk shredding facility. A certificate of destruction will be provided at the conclusion of service for each box. </w:t>
      </w:r>
    </w:p>
    <w:p w14:paraId="65318F23" w14:textId="77777777" w:rsidR="00342262" w:rsidRPr="00915444" w:rsidRDefault="00342262" w:rsidP="00915444">
      <w:pPr>
        <w:pStyle w:val="ListParagraph"/>
        <w:spacing w:after="0" w:line="240" w:lineRule="auto"/>
        <w:ind w:left="1800"/>
        <w:rPr>
          <w:rFonts w:ascii="Times New Roman" w:eastAsia="Times New Roman" w:hAnsi="Times New Roman" w:cs="Times New Roman"/>
        </w:rPr>
      </w:pPr>
    </w:p>
    <w:p w14:paraId="28D3C68E" w14:textId="58AB2911" w:rsidR="00342262" w:rsidRDefault="00342262" w:rsidP="0039059E">
      <w:pPr>
        <w:pStyle w:val="ListParagraph"/>
        <w:numPr>
          <w:ilvl w:val="1"/>
          <w:numId w:val="15"/>
        </w:numPr>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Media</w:t>
      </w:r>
    </w:p>
    <w:p w14:paraId="3953537C" w14:textId="410C13A8" w:rsidR="00342262" w:rsidRPr="00915444" w:rsidRDefault="00342262" w:rsidP="00915444">
      <w:pPr>
        <w:pStyle w:val="ListParagraph"/>
        <w:spacing w:after="0" w:line="240" w:lineRule="auto"/>
        <w:ind w:left="1800"/>
        <w:rPr>
          <w:rFonts w:ascii="Times New Roman" w:eastAsia="Times New Roman" w:hAnsi="Times New Roman" w:cs="Times New Roman"/>
          <w:u w:val="single"/>
        </w:rPr>
      </w:pPr>
      <w:r>
        <w:rPr>
          <w:rFonts w:ascii="Times New Roman" w:eastAsia="Times New Roman" w:hAnsi="Times New Roman" w:cs="Times New Roman"/>
        </w:rPr>
        <w:t xml:space="preserve">Contractor shall provide shredding services, and a separate bin, for microfilm, microfiche, diskettes, computer hard drives, and other media. All media must be destroyed in accordance </w:t>
      </w:r>
      <w:r w:rsidR="00D4146F">
        <w:rPr>
          <w:rFonts w:ascii="Times New Roman" w:eastAsia="Times New Roman" w:hAnsi="Times New Roman" w:cs="Times New Roman"/>
        </w:rPr>
        <w:t>with</w:t>
      </w:r>
      <w:r>
        <w:rPr>
          <w:rFonts w:ascii="Times New Roman" w:eastAsia="Times New Roman" w:hAnsi="Times New Roman" w:cs="Times New Roman"/>
        </w:rPr>
        <w:t xml:space="preserve"> the guidelines provided by the National Institute of Standards and Technology (NIST) </w:t>
      </w:r>
    </w:p>
    <w:p w14:paraId="283D7C7A" w14:textId="77777777" w:rsidR="00342262" w:rsidRDefault="00342262" w:rsidP="00915444">
      <w:pPr>
        <w:pStyle w:val="ListParagraph"/>
        <w:spacing w:after="0" w:line="240" w:lineRule="auto"/>
        <w:ind w:left="1800"/>
        <w:rPr>
          <w:rFonts w:ascii="Times New Roman" w:eastAsia="Times New Roman" w:hAnsi="Times New Roman" w:cs="Times New Roman"/>
          <w:u w:val="single"/>
        </w:rPr>
      </w:pPr>
    </w:p>
    <w:p w14:paraId="4641C5C4" w14:textId="77777777" w:rsidR="00022F99" w:rsidRPr="005C19A8" w:rsidRDefault="00022F99" w:rsidP="00022F99">
      <w:pPr>
        <w:pStyle w:val="ListParagraph"/>
        <w:numPr>
          <w:ilvl w:val="1"/>
          <w:numId w:val="15"/>
        </w:numPr>
        <w:spacing w:after="0" w:line="240" w:lineRule="auto"/>
        <w:rPr>
          <w:rFonts w:ascii="Times New Roman" w:eastAsia="Times New Roman" w:hAnsi="Times New Roman" w:cs="Times New Roman"/>
          <w:u w:val="single"/>
        </w:rPr>
      </w:pPr>
      <w:r w:rsidRPr="005C19A8">
        <w:rPr>
          <w:rFonts w:ascii="Times New Roman" w:eastAsia="Times New Roman" w:hAnsi="Times New Roman" w:cs="Times New Roman"/>
          <w:u w:val="single"/>
        </w:rPr>
        <w:t xml:space="preserve">Bins  </w:t>
      </w:r>
    </w:p>
    <w:p w14:paraId="644CC103" w14:textId="7D56DEC2" w:rsidR="00022F99" w:rsidRDefault="00022F99" w:rsidP="00022F99">
      <w:pPr>
        <w:pStyle w:val="ListParagraph"/>
        <w:spacing w:after="0" w:line="240" w:lineRule="auto"/>
        <w:ind w:left="1800"/>
        <w:rPr>
          <w:rFonts w:ascii="Times New Roman" w:eastAsia="Times New Roman" w:hAnsi="Times New Roman" w:cs="Times New Roman"/>
        </w:rPr>
      </w:pPr>
      <w:r w:rsidRPr="005C19A8">
        <w:rPr>
          <w:rFonts w:ascii="Times New Roman" w:eastAsia="Times New Roman" w:hAnsi="Times New Roman" w:cs="Times New Roman"/>
        </w:rPr>
        <w:t xml:space="preserve">The Contractor shall provide Using Agencies with bins to deposit confidential documents. All bins provided shall include a locking mechanism to ensure documents remain secure. Contractor shall ensure bins are properly maintained and </w:t>
      </w:r>
      <w:r w:rsidRPr="005C19A8">
        <w:rPr>
          <w:rFonts w:ascii="Times New Roman" w:eastAsia="Times New Roman" w:hAnsi="Times New Roman" w:cs="Times New Roman"/>
        </w:rPr>
        <w:lastRenderedPageBreak/>
        <w:t xml:space="preserve">that any bin that is broken and/or damaged is removed and placement within two (2) business days. </w:t>
      </w:r>
    </w:p>
    <w:p w14:paraId="08ACAC05" w14:textId="77777777" w:rsidR="00022F99" w:rsidRPr="00915444" w:rsidRDefault="00022F99" w:rsidP="00915444">
      <w:pPr>
        <w:spacing w:after="0" w:line="240" w:lineRule="auto"/>
        <w:rPr>
          <w:rFonts w:ascii="Times New Roman" w:eastAsia="Times New Roman" w:hAnsi="Times New Roman" w:cs="Times New Roman"/>
        </w:rPr>
      </w:pPr>
    </w:p>
    <w:p w14:paraId="6A782644" w14:textId="6B0EAFD5" w:rsidR="00022F99" w:rsidRDefault="00022F99" w:rsidP="00D4146F">
      <w:pPr>
        <w:pStyle w:val="ListParagraph"/>
        <w:numPr>
          <w:ilvl w:val="1"/>
          <w:numId w:val="15"/>
        </w:numPr>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Servicing of Bins</w:t>
      </w:r>
    </w:p>
    <w:p w14:paraId="2D7C816E" w14:textId="00E3DFD9" w:rsidR="00022F99" w:rsidRDefault="00022F99" w:rsidP="00836A59">
      <w:pPr>
        <w:pStyle w:val="ListParagraph"/>
        <w:spacing w:after="0" w:line="240" w:lineRule="auto"/>
        <w:ind w:left="1800"/>
        <w:rPr>
          <w:rFonts w:ascii="Times New Roman" w:eastAsia="Times New Roman" w:hAnsi="Times New Roman" w:cs="Times New Roman"/>
        </w:rPr>
      </w:pPr>
      <w:r>
        <w:rPr>
          <w:rFonts w:ascii="Times New Roman" w:eastAsia="Times New Roman" w:hAnsi="Times New Roman" w:cs="Times New Roman"/>
        </w:rPr>
        <w:t xml:space="preserve">All materials shall be crosscut shredded, incinerated or pulped such that there </w:t>
      </w:r>
      <w:proofErr w:type="gramStart"/>
      <w:r>
        <w:rPr>
          <w:rFonts w:ascii="Times New Roman" w:eastAsia="Times New Roman" w:hAnsi="Times New Roman" w:cs="Times New Roman"/>
        </w:rPr>
        <w:t>is</w:t>
      </w:r>
      <w:proofErr w:type="gramEnd"/>
      <w:r>
        <w:rPr>
          <w:rFonts w:ascii="Times New Roman" w:eastAsia="Times New Roman" w:hAnsi="Times New Roman" w:cs="Times New Roman"/>
        </w:rPr>
        <w:t xml:space="preserve"> reasonable assurance the hard copy materials cannot be reconstructed. </w:t>
      </w:r>
    </w:p>
    <w:p w14:paraId="410F431A" w14:textId="77777777" w:rsidR="0002776B" w:rsidRDefault="0002776B" w:rsidP="00836A59">
      <w:pPr>
        <w:pStyle w:val="ListParagraph"/>
        <w:spacing w:after="0" w:line="240" w:lineRule="auto"/>
        <w:ind w:left="1800"/>
        <w:rPr>
          <w:rFonts w:ascii="Times New Roman" w:eastAsia="Times New Roman" w:hAnsi="Times New Roman" w:cs="Times New Roman"/>
        </w:rPr>
      </w:pPr>
    </w:p>
    <w:p w14:paraId="19D6F0FA" w14:textId="7E36F345" w:rsidR="00022F99" w:rsidRPr="00915444" w:rsidRDefault="00022F99" w:rsidP="00915444">
      <w:pPr>
        <w:pStyle w:val="ListParagraph"/>
        <w:numPr>
          <w:ilvl w:val="1"/>
          <w:numId w:val="21"/>
        </w:numPr>
        <w:spacing w:after="0" w:line="240" w:lineRule="auto"/>
        <w:ind w:left="2160"/>
        <w:rPr>
          <w:rFonts w:ascii="Times New Roman" w:eastAsia="Times New Roman" w:hAnsi="Times New Roman" w:cs="Times New Roman"/>
          <w:u w:val="single"/>
        </w:rPr>
      </w:pPr>
      <w:r w:rsidRPr="00915444">
        <w:rPr>
          <w:rFonts w:ascii="Times New Roman" w:eastAsia="Times New Roman" w:hAnsi="Times New Roman" w:cs="Times New Roman"/>
          <w:u w:val="single"/>
        </w:rPr>
        <w:t xml:space="preserve">Shredding Specifications </w:t>
      </w:r>
    </w:p>
    <w:p w14:paraId="7FE88986" w14:textId="1B601334" w:rsidR="00022F99" w:rsidRDefault="00022F99" w:rsidP="00836A59">
      <w:pPr>
        <w:pStyle w:val="ListParagraph"/>
        <w:spacing w:after="0" w:line="240" w:lineRule="auto"/>
        <w:ind w:left="2160"/>
        <w:rPr>
          <w:rFonts w:ascii="Times New Roman" w:eastAsia="Times New Roman" w:hAnsi="Times New Roman" w:cs="Times New Roman"/>
        </w:rPr>
      </w:pPr>
      <w:r>
        <w:rPr>
          <w:rFonts w:ascii="Times New Roman" w:eastAsia="Times New Roman" w:hAnsi="Times New Roman" w:cs="Times New Roman"/>
        </w:rPr>
        <w:t xml:space="preserve">Destroy paper using crosscut shredders that produce particles </w:t>
      </w:r>
      <w:r w:rsidR="009B465C">
        <w:rPr>
          <w:rFonts w:ascii="Times New Roman" w:eastAsia="Times New Roman" w:hAnsi="Times New Roman" w:cs="Times New Roman"/>
        </w:rPr>
        <w:t>that are</w:t>
      </w:r>
      <w:r>
        <w:rPr>
          <w:rFonts w:ascii="Times New Roman" w:eastAsia="Times New Roman" w:hAnsi="Times New Roman" w:cs="Times New Roman"/>
        </w:rPr>
        <w:t xml:space="preserve"> 1mm x 5mm (0.04 in. x 0.2 in.) in size (or smaller) or pulverize/disintegrate paper materials using disintegrator devices equipped with a 3/32 in. (2.4mm) security screen. </w:t>
      </w:r>
    </w:p>
    <w:p w14:paraId="2428AC01" w14:textId="141383E3" w:rsidR="009B465C" w:rsidRDefault="009B465C" w:rsidP="00836A59">
      <w:pPr>
        <w:pStyle w:val="ListParagraph"/>
        <w:spacing w:after="0" w:line="240" w:lineRule="auto"/>
        <w:ind w:left="2160"/>
        <w:rPr>
          <w:rFonts w:ascii="Times New Roman" w:eastAsia="Times New Roman" w:hAnsi="Times New Roman" w:cs="Times New Roman"/>
        </w:rPr>
      </w:pPr>
    </w:p>
    <w:p w14:paraId="4BB757EE" w14:textId="43D327FD" w:rsidR="009B465C" w:rsidRPr="00915444" w:rsidRDefault="009B465C" w:rsidP="00915444">
      <w:pPr>
        <w:pStyle w:val="ListParagraph"/>
        <w:numPr>
          <w:ilvl w:val="1"/>
          <w:numId w:val="21"/>
        </w:numPr>
        <w:spacing w:after="0" w:line="240" w:lineRule="auto"/>
        <w:ind w:left="2160"/>
        <w:rPr>
          <w:rFonts w:ascii="Times New Roman" w:eastAsia="Times New Roman" w:hAnsi="Times New Roman" w:cs="Times New Roman"/>
          <w:u w:val="single"/>
        </w:rPr>
      </w:pPr>
      <w:r w:rsidRPr="00915444">
        <w:rPr>
          <w:rFonts w:ascii="Times New Roman" w:eastAsia="Times New Roman" w:hAnsi="Times New Roman" w:cs="Times New Roman"/>
          <w:u w:val="single"/>
        </w:rPr>
        <w:t xml:space="preserve">Shredding Deviation </w:t>
      </w:r>
    </w:p>
    <w:p w14:paraId="5E4206B7" w14:textId="08FEDE9C" w:rsidR="009B465C" w:rsidRPr="00915444" w:rsidRDefault="009B465C" w:rsidP="00915444">
      <w:pPr>
        <w:pStyle w:val="ListParagraph"/>
        <w:spacing w:after="0" w:line="240" w:lineRule="auto"/>
        <w:ind w:left="2160"/>
        <w:rPr>
          <w:rFonts w:ascii="Times New Roman" w:eastAsia="Times New Roman" w:hAnsi="Times New Roman" w:cs="Times New Roman"/>
        </w:rPr>
      </w:pPr>
      <w:r>
        <w:rPr>
          <w:rFonts w:ascii="Times New Roman" w:eastAsia="Times New Roman" w:hAnsi="Times New Roman" w:cs="Times New Roman"/>
        </w:rPr>
        <w:t>In the event that initial document destruction is not met, material must be safeguarded until it reaches the stage where it is rendered unreadable through additional means, such as burning or pulping</w:t>
      </w:r>
      <w:r w:rsidR="0002776B">
        <w:rPr>
          <w:rFonts w:ascii="Times New Roman" w:eastAsia="Times New Roman" w:hAnsi="Times New Roman" w:cs="Times New Roman"/>
        </w:rPr>
        <w:t>.</w:t>
      </w:r>
      <w:r>
        <w:rPr>
          <w:rFonts w:ascii="Times New Roman" w:eastAsia="Times New Roman" w:hAnsi="Times New Roman" w:cs="Times New Roman"/>
        </w:rPr>
        <w:t xml:space="preserve"> </w:t>
      </w:r>
      <w:r w:rsidR="0002776B">
        <w:rPr>
          <w:rFonts w:ascii="Times New Roman" w:eastAsia="Times New Roman" w:hAnsi="Times New Roman" w:cs="Times New Roman"/>
        </w:rPr>
        <w:t xml:space="preserve">The Contractor will notify the IDOA </w:t>
      </w:r>
      <w:r w:rsidR="00970607">
        <w:rPr>
          <w:rFonts w:ascii="Times New Roman" w:eastAsia="Times New Roman" w:hAnsi="Times New Roman" w:cs="Times New Roman"/>
        </w:rPr>
        <w:t>Contract</w:t>
      </w:r>
      <w:r w:rsidR="0002776B">
        <w:rPr>
          <w:rFonts w:ascii="Times New Roman" w:eastAsia="Times New Roman" w:hAnsi="Times New Roman" w:cs="Times New Roman"/>
        </w:rPr>
        <w:t xml:space="preserve"> Manager immediately when the initial shredding does not meet shredding specifications outlined in 1.F.7.a</w:t>
      </w:r>
      <w:r>
        <w:rPr>
          <w:rFonts w:ascii="Times New Roman" w:eastAsia="Times New Roman" w:hAnsi="Times New Roman" w:cs="Times New Roman"/>
        </w:rPr>
        <w:t xml:space="preserve"> </w:t>
      </w:r>
    </w:p>
    <w:p w14:paraId="1280975E" w14:textId="77777777" w:rsidR="0039059E" w:rsidRPr="005C19A8" w:rsidRDefault="0039059E" w:rsidP="0039059E">
      <w:pPr>
        <w:pStyle w:val="NoSpacing"/>
        <w:ind w:left="1080"/>
        <w:rPr>
          <w:rFonts w:ascii="Times New Roman" w:hAnsi="Times New Roman" w:cs="Times New Roman"/>
          <w:b/>
        </w:rPr>
      </w:pPr>
    </w:p>
    <w:p w14:paraId="30815503" w14:textId="116B7A46" w:rsidR="00F143A6" w:rsidRPr="005C19A8" w:rsidRDefault="00F143A6" w:rsidP="00F143A6">
      <w:pPr>
        <w:pStyle w:val="NoSpacing"/>
        <w:numPr>
          <w:ilvl w:val="0"/>
          <w:numId w:val="15"/>
        </w:numPr>
        <w:rPr>
          <w:rFonts w:ascii="Times New Roman" w:hAnsi="Times New Roman" w:cs="Times New Roman"/>
          <w:b/>
        </w:rPr>
      </w:pPr>
      <w:r w:rsidRPr="005C19A8">
        <w:rPr>
          <w:rFonts w:ascii="Times New Roman" w:hAnsi="Times New Roman" w:cs="Times New Roman"/>
          <w:b/>
        </w:rPr>
        <w:t xml:space="preserve">Account Management and Customer Service </w:t>
      </w:r>
    </w:p>
    <w:p w14:paraId="6FB53583" w14:textId="77777777" w:rsidR="006C3862" w:rsidRPr="005C19A8" w:rsidRDefault="006C3862" w:rsidP="00030901">
      <w:pPr>
        <w:pStyle w:val="NoSpacing"/>
        <w:numPr>
          <w:ilvl w:val="0"/>
          <w:numId w:val="23"/>
        </w:numPr>
        <w:ind w:left="1800"/>
        <w:rPr>
          <w:rFonts w:ascii="Times New Roman" w:hAnsi="Times New Roman" w:cs="Times New Roman"/>
          <w:u w:val="single"/>
        </w:rPr>
      </w:pPr>
      <w:r w:rsidRPr="005C19A8">
        <w:rPr>
          <w:rFonts w:ascii="Times New Roman" w:hAnsi="Times New Roman" w:cs="Times New Roman"/>
          <w:u w:val="single"/>
        </w:rPr>
        <w:t>Account Management Structure</w:t>
      </w:r>
    </w:p>
    <w:p w14:paraId="15D2D3BC" w14:textId="77777777" w:rsidR="006C3862" w:rsidRPr="005C19A8" w:rsidRDefault="006C3862" w:rsidP="00030901">
      <w:pPr>
        <w:pStyle w:val="NoSpacing"/>
        <w:ind w:left="1800"/>
        <w:rPr>
          <w:rFonts w:ascii="Times New Roman" w:hAnsi="Times New Roman" w:cs="Times New Roman"/>
        </w:rPr>
      </w:pPr>
      <w:r w:rsidRPr="005C19A8">
        <w:rPr>
          <w:rFonts w:ascii="Times New Roman" w:hAnsi="Times New Roman" w:cs="Times New Roman"/>
        </w:rPr>
        <w:t xml:space="preserve">The Contractor shall maintain, at minimum, a Dedicated Account Manager. The Contractor shall have a back-up plan in place at all times for all Account Management or Customer Service-related personnel and services. </w:t>
      </w:r>
    </w:p>
    <w:p w14:paraId="54119190" w14:textId="77777777" w:rsidR="006C3862" w:rsidRPr="005C19A8" w:rsidRDefault="006C3862" w:rsidP="006C3862">
      <w:pPr>
        <w:pStyle w:val="NoSpacing"/>
        <w:rPr>
          <w:rFonts w:ascii="Times New Roman" w:hAnsi="Times New Roman" w:cs="Times New Roman"/>
        </w:rPr>
      </w:pPr>
    </w:p>
    <w:p w14:paraId="410A18FB" w14:textId="20818F54" w:rsidR="006C3862" w:rsidRPr="005C19A8" w:rsidRDefault="006C3862" w:rsidP="00030901">
      <w:pPr>
        <w:pStyle w:val="NoSpacing"/>
        <w:numPr>
          <w:ilvl w:val="0"/>
          <w:numId w:val="24"/>
        </w:numPr>
        <w:ind w:left="2160"/>
        <w:rPr>
          <w:rFonts w:ascii="Times New Roman" w:hAnsi="Times New Roman" w:cs="Times New Roman"/>
        </w:rPr>
      </w:pPr>
      <w:r w:rsidRPr="005C19A8">
        <w:rPr>
          <w:rFonts w:ascii="Times New Roman" w:hAnsi="Times New Roman" w:cs="Times New Roman"/>
          <w:u w:val="single"/>
        </w:rPr>
        <w:t>Dedicated Account Manager</w:t>
      </w:r>
      <w:r w:rsidRPr="005C19A8">
        <w:rPr>
          <w:rFonts w:ascii="Times New Roman" w:hAnsi="Times New Roman" w:cs="Times New Roman"/>
        </w:rPr>
        <w:t xml:space="preserve"> – The </w:t>
      </w:r>
      <w:r w:rsidR="0044374C">
        <w:rPr>
          <w:rFonts w:ascii="Times New Roman" w:hAnsi="Times New Roman" w:cs="Times New Roman"/>
        </w:rPr>
        <w:t xml:space="preserve">Dedicated </w:t>
      </w:r>
      <w:r w:rsidRPr="005C19A8">
        <w:rPr>
          <w:rFonts w:ascii="Times New Roman" w:hAnsi="Times New Roman" w:cs="Times New Roman"/>
        </w:rPr>
        <w:t xml:space="preserve">Account Manager shall serve as the Central Point of Contact and have the authority to negotiate the Contract between the State and Contractor.  In addition, the </w:t>
      </w:r>
      <w:r w:rsidR="0044374C">
        <w:rPr>
          <w:rFonts w:ascii="Times New Roman" w:hAnsi="Times New Roman" w:cs="Times New Roman"/>
        </w:rPr>
        <w:t xml:space="preserve">Dedicated </w:t>
      </w:r>
      <w:r w:rsidRPr="005C19A8">
        <w:rPr>
          <w:rFonts w:ascii="Times New Roman" w:hAnsi="Times New Roman" w:cs="Times New Roman"/>
        </w:rPr>
        <w:t xml:space="preserve">Account Manager shall assist with account implementation and maintenance throughout the life of this Contract.  Daily inquires such as </w:t>
      </w:r>
      <w:r w:rsidR="00B37583" w:rsidRPr="005C19A8">
        <w:rPr>
          <w:rFonts w:ascii="Times New Roman" w:hAnsi="Times New Roman" w:cs="Times New Roman"/>
        </w:rPr>
        <w:t>scheduling</w:t>
      </w:r>
      <w:r w:rsidRPr="005C19A8">
        <w:rPr>
          <w:rFonts w:ascii="Times New Roman" w:hAnsi="Times New Roman" w:cs="Times New Roman"/>
        </w:rPr>
        <w:t xml:space="preserve">, billing errors, and most customer-specific issues can be handled at the Dedicated Account Manger level.  The Dedicated Account Manager </w:t>
      </w:r>
      <w:r w:rsidR="0005461B" w:rsidRPr="005C19A8">
        <w:rPr>
          <w:rFonts w:ascii="Times New Roman" w:hAnsi="Times New Roman" w:cs="Times New Roman"/>
        </w:rPr>
        <w:t>shall have</w:t>
      </w:r>
      <w:r w:rsidRPr="005C19A8">
        <w:rPr>
          <w:rFonts w:ascii="Times New Roman" w:hAnsi="Times New Roman" w:cs="Times New Roman"/>
        </w:rPr>
        <w:t xml:space="preserve"> access to </w:t>
      </w:r>
      <w:r w:rsidR="0005461B" w:rsidRPr="005C19A8">
        <w:rPr>
          <w:rFonts w:ascii="Times New Roman" w:hAnsi="Times New Roman" w:cs="Times New Roman"/>
        </w:rPr>
        <w:t xml:space="preserve">all </w:t>
      </w:r>
      <w:r w:rsidRPr="005C19A8">
        <w:rPr>
          <w:rFonts w:ascii="Times New Roman" w:hAnsi="Times New Roman" w:cs="Times New Roman"/>
        </w:rPr>
        <w:t xml:space="preserve">information </w:t>
      </w:r>
      <w:r w:rsidR="0005461B" w:rsidRPr="005C19A8">
        <w:rPr>
          <w:rFonts w:ascii="Times New Roman" w:hAnsi="Times New Roman" w:cs="Times New Roman"/>
        </w:rPr>
        <w:t>as it pertains to this contract</w:t>
      </w:r>
      <w:r w:rsidRPr="005C19A8">
        <w:rPr>
          <w:rFonts w:ascii="Times New Roman" w:hAnsi="Times New Roman" w:cs="Times New Roman"/>
        </w:rPr>
        <w:t xml:space="preserve">.  The </w:t>
      </w:r>
      <w:r w:rsidR="0044374C">
        <w:rPr>
          <w:rFonts w:ascii="Times New Roman" w:hAnsi="Times New Roman" w:cs="Times New Roman"/>
        </w:rPr>
        <w:t xml:space="preserve">Dedicated </w:t>
      </w:r>
      <w:r w:rsidRPr="005C19A8">
        <w:rPr>
          <w:rFonts w:ascii="Times New Roman" w:hAnsi="Times New Roman" w:cs="Times New Roman"/>
        </w:rPr>
        <w:t xml:space="preserve">Account Manager shall also actively market the products and services of this Contract to Governmental Entities and local schools under the K-12Indiana program.  The </w:t>
      </w:r>
      <w:r w:rsidR="0044374C">
        <w:rPr>
          <w:rFonts w:ascii="Times New Roman" w:hAnsi="Times New Roman" w:cs="Times New Roman"/>
        </w:rPr>
        <w:t xml:space="preserve">Dedicated </w:t>
      </w:r>
      <w:r w:rsidRPr="005C19A8">
        <w:rPr>
          <w:rFonts w:ascii="Times New Roman" w:hAnsi="Times New Roman" w:cs="Times New Roman"/>
        </w:rPr>
        <w:t xml:space="preserve">Account Manager shall also work with the State Contract Manager on the details and management of the Savings Model. </w:t>
      </w:r>
    </w:p>
    <w:p w14:paraId="3B6D1C97" w14:textId="77777777" w:rsidR="006C3862" w:rsidRPr="005C19A8" w:rsidRDefault="006C3862" w:rsidP="006C3862">
      <w:pPr>
        <w:pStyle w:val="NoSpacing"/>
        <w:ind w:left="2160"/>
        <w:rPr>
          <w:rFonts w:ascii="Times New Roman" w:hAnsi="Times New Roman" w:cs="Times New Roman"/>
        </w:rPr>
      </w:pPr>
    </w:p>
    <w:p w14:paraId="5616257B" w14:textId="776F58BB" w:rsidR="006C3862" w:rsidRPr="005C19A8" w:rsidRDefault="006C3862" w:rsidP="00030901">
      <w:pPr>
        <w:pStyle w:val="NoSpacing"/>
        <w:numPr>
          <w:ilvl w:val="0"/>
          <w:numId w:val="24"/>
        </w:numPr>
        <w:ind w:left="2160"/>
        <w:rPr>
          <w:rFonts w:ascii="Times New Roman" w:hAnsi="Times New Roman" w:cs="Times New Roman"/>
        </w:rPr>
      </w:pPr>
      <w:r w:rsidRPr="005C19A8">
        <w:rPr>
          <w:rFonts w:ascii="Times New Roman" w:hAnsi="Times New Roman" w:cs="Times New Roman"/>
          <w:u w:val="single"/>
        </w:rPr>
        <w:t xml:space="preserve">Customer </w:t>
      </w:r>
      <w:r w:rsidR="00482A2D">
        <w:rPr>
          <w:rFonts w:ascii="Times New Roman" w:hAnsi="Times New Roman" w:cs="Times New Roman"/>
          <w:u w:val="single"/>
        </w:rPr>
        <w:t>Care</w:t>
      </w:r>
      <w:r w:rsidRPr="005C19A8">
        <w:rPr>
          <w:rFonts w:ascii="Times New Roman" w:hAnsi="Times New Roman" w:cs="Times New Roman"/>
          <w:u w:val="single"/>
        </w:rPr>
        <w:t xml:space="preserve"> Team</w:t>
      </w:r>
      <w:r w:rsidRPr="005C19A8">
        <w:rPr>
          <w:rFonts w:ascii="Times New Roman" w:hAnsi="Times New Roman" w:cs="Times New Roman"/>
        </w:rPr>
        <w:t xml:space="preserve"> – The Customer</w:t>
      </w:r>
      <w:r w:rsidR="00482A2D">
        <w:rPr>
          <w:rFonts w:ascii="Times New Roman" w:hAnsi="Times New Roman" w:cs="Times New Roman"/>
        </w:rPr>
        <w:t xml:space="preserve"> Care</w:t>
      </w:r>
      <w:r w:rsidRPr="005C19A8">
        <w:rPr>
          <w:rFonts w:ascii="Times New Roman" w:hAnsi="Times New Roman" w:cs="Times New Roman"/>
        </w:rPr>
        <w:t xml:space="preserve"> Team shall be responsible for assisting the </w:t>
      </w:r>
      <w:r w:rsidR="0005461B" w:rsidRPr="005C19A8">
        <w:rPr>
          <w:rFonts w:ascii="Times New Roman" w:hAnsi="Times New Roman" w:cs="Times New Roman"/>
        </w:rPr>
        <w:t>Using</w:t>
      </w:r>
      <w:r w:rsidRPr="005C19A8">
        <w:rPr>
          <w:rFonts w:ascii="Times New Roman" w:hAnsi="Times New Roman" w:cs="Times New Roman"/>
        </w:rPr>
        <w:t xml:space="preserve"> Agencies with any issues related to, but not limited to, </w:t>
      </w:r>
      <w:r w:rsidR="0005461B" w:rsidRPr="005C19A8">
        <w:rPr>
          <w:rFonts w:ascii="Times New Roman" w:hAnsi="Times New Roman" w:cs="Times New Roman"/>
        </w:rPr>
        <w:t xml:space="preserve">scheduling, </w:t>
      </w:r>
      <w:r w:rsidR="00482A2D">
        <w:rPr>
          <w:rFonts w:ascii="Times New Roman" w:hAnsi="Times New Roman" w:cs="Times New Roman"/>
        </w:rPr>
        <w:t>billing, invoicing, and price adjustments</w:t>
      </w:r>
      <w:r w:rsidRPr="005C19A8">
        <w:rPr>
          <w:rFonts w:ascii="Times New Roman" w:hAnsi="Times New Roman" w:cs="Times New Roman"/>
        </w:rPr>
        <w:t xml:space="preserve">. </w:t>
      </w:r>
    </w:p>
    <w:p w14:paraId="216554E9" w14:textId="77777777" w:rsidR="00030901" w:rsidRPr="005C19A8" w:rsidRDefault="00030901" w:rsidP="00030901">
      <w:pPr>
        <w:pStyle w:val="NoSpacing"/>
        <w:ind w:left="2160"/>
        <w:rPr>
          <w:rFonts w:ascii="Times New Roman" w:hAnsi="Times New Roman" w:cs="Times New Roman"/>
        </w:rPr>
      </w:pPr>
    </w:p>
    <w:p w14:paraId="279427D3" w14:textId="6CF793E1" w:rsidR="006C3862" w:rsidRPr="005C19A8" w:rsidRDefault="006C3862" w:rsidP="00C132C4">
      <w:pPr>
        <w:pStyle w:val="NoSpacing"/>
        <w:numPr>
          <w:ilvl w:val="0"/>
          <w:numId w:val="24"/>
        </w:numPr>
        <w:ind w:left="2250"/>
        <w:rPr>
          <w:rFonts w:ascii="Times New Roman" w:hAnsi="Times New Roman" w:cs="Times New Roman"/>
        </w:rPr>
      </w:pPr>
      <w:bookmarkStart w:id="2" w:name="_Hlk107559673"/>
      <w:r w:rsidRPr="005C19A8">
        <w:rPr>
          <w:rFonts w:ascii="Times New Roman" w:hAnsi="Times New Roman" w:cs="Times New Roman"/>
          <w:u w:val="single"/>
        </w:rPr>
        <w:t>Staffing</w:t>
      </w:r>
      <w:r w:rsidRPr="005C19A8">
        <w:rPr>
          <w:rFonts w:ascii="Times New Roman" w:hAnsi="Times New Roman" w:cs="Times New Roman"/>
        </w:rPr>
        <w:t xml:space="preserve"> – The Contractor will ensure adequate operational staffing (day and/or night as specified by the user agency) is maintained to ensure the highest level of </w:t>
      </w:r>
      <w:r w:rsidR="0018230A" w:rsidRPr="005C19A8">
        <w:rPr>
          <w:rFonts w:ascii="Times New Roman" w:hAnsi="Times New Roman" w:cs="Times New Roman"/>
        </w:rPr>
        <w:t>customer service</w:t>
      </w:r>
      <w:r w:rsidRPr="005C19A8">
        <w:rPr>
          <w:rFonts w:ascii="Times New Roman" w:hAnsi="Times New Roman" w:cs="Times New Roman"/>
        </w:rPr>
        <w:t xml:space="preserve"> throughout the term of the contract</w:t>
      </w:r>
    </w:p>
    <w:bookmarkEnd w:id="2"/>
    <w:p w14:paraId="70F117BF" w14:textId="77777777" w:rsidR="0018230A" w:rsidRPr="005C19A8" w:rsidRDefault="0018230A" w:rsidP="0018230A">
      <w:pPr>
        <w:pStyle w:val="NoSpacing"/>
        <w:rPr>
          <w:rFonts w:ascii="Times New Roman" w:hAnsi="Times New Roman" w:cs="Times New Roman"/>
        </w:rPr>
      </w:pPr>
    </w:p>
    <w:p w14:paraId="79C89A92" w14:textId="77777777" w:rsidR="006C3862" w:rsidRPr="005C19A8" w:rsidRDefault="006C3862" w:rsidP="00030901">
      <w:pPr>
        <w:pStyle w:val="NoSpacing"/>
        <w:numPr>
          <w:ilvl w:val="0"/>
          <w:numId w:val="23"/>
        </w:numPr>
        <w:ind w:left="1800"/>
        <w:rPr>
          <w:rFonts w:ascii="Times New Roman" w:hAnsi="Times New Roman" w:cs="Times New Roman"/>
          <w:u w:val="single"/>
        </w:rPr>
      </w:pPr>
      <w:r w:rsidRPr="005C19A8">
        <w:rPr>
          <w:rFonts w:ascii="Times New Roman" w:hAnsi="Times New Roman" w:cs="Times New Roman"/>
          <w:u w:val="single"/>
        </w:rPr>
        <w:t>Service Level Agreements and Performance Metrics</w:t>
      </w:r>
    </w:p>
    <w:p w14:paraId="1FDED9D6" w14:textId="42CB57A4" w:rsidR="006C3862" w:rsidRPr="005C19A8" w:rsidRDefault="006C3862" w:rsidP="00030901">
      <w:pPr>
        <w:pStyle w:val="NoSpacing"/>
        <w:ind w:left="1800"/>
        <w:rPr>
          <w:rFonts w:ascii="Times New Roman" w:hAnsi="Times New Roman" w:cs="Times New Roman"/>
        </w:rPr>
      </w:pPr>
      <w:r w:rsidRPr="005C19A8">
        <w:rPr>
          <w:rFonts w:ascii="Times New Roman" w:hAnsi="Times New Roman" w:cs="Times New Roman"/>
        </w:rPr>
        <w:t xml:space="preserve">The Contractor shall monitor and fulfill all Service Level Agreements and Performance Metrics.  See </w:t>
      </w:r>
      <w:bookmarkStart w:id="3" w:name="_Hlk104898126"/>
      <w:r w:rsidRPr="005C19A8">
        <w:rPr>
          <w:rFonts w:ascii="Times New Roman" w:hAnsi="Times New Roman" w:cs="Times New Roman"/>
          <w:b/>
          <w:u w:val="single"/>
        </w:rPr>
        <w:t xml:space="preserve">Exhibit </w:t>
      </w:r>
      <w:r w:rsidR="001C32B7" w:rsidRPr="005C19A8">
        <w:rPr>
          <w:rFonts w:ascii="Times New Roman" w:hAnsi="Times New Roman" w:cs="Times New Roman"/>
          <w:b/>
          <w:u w:val="single"/>
        </w:rPr>
        <w:t>B</w:t>
      </w:r>
      <w:bookmarkEnd w:id="3"/>
      <w:r w:rsidR="001C32B7" w:rsidRPr="005C19A8">
        <w:rPr>
          <w:rFonts w:ascii="Times New Roman" w:hAnsi="Times New Roman" w:cs="Times New Roman"/>
          <w:b/>
          <w:u w:val="single"/>
        </w:rPr>
        <w:t xml:space="preserve"> </w:t>
      </w:r>
      <w:r w:rsidRPr="005C19A8">
        <w:rPr>
          <w:rFonts w:ascii="Times New Roman" w:hAnsi="Times New Roman" w:cs="Times New Roman"/>
        </w:rPr>
        <w:t xml:space="preserve">for Service Levels and </w:t>
      </w:r>
      <w:r w:rsidR="001C32B7" w:rsidRPr="005C19A8">
        <w:rPr>
          <w:rFonts w:ascii="Times New Roman" w:hAnsi="Times New Roman" w:cs="Times New Roman"/>
          <w:b/>
          <w:u w:val="single"/>
        </w:rPr>
        <w:t>Exhibit C</w:t>
      </w:r>
      <w:r w:rsidR="001C32B7" w:rsidRPr="005C19A8">
        <w:rPr>
          <w:rFonts w:ascii="Times New Roman" w:hAnsi="Times New Roman" w:cs="Times New Roman"/>
        </w:rPr>
        <w:t xml:space="preserve"> </w:t>
      </w:r>
      <w:r w:rsidRPr="005C19A8">
        <w:rPr>
          <w:rFonts w:ascii="Times New Roman" w:hAnsi="Times New Roman" w:cs="Times New Roman"/>
        </w:rPr>
        <w:t>Performance Metrics.</w:t>
      </w:r>
    </w:p>
    <w:p w14:paraId="2EFC91AF" w14:textId="77777777" w:rsidR="006C3862" w:rsidRPr="005C19A8" w:rsidRDefault="006C3862" w:rsidP="00B94D17">
      <w:pPr>
        <w:pStyle w:val="NoSpacing"/>
        <w:rPr>
          <w:rFonts w:ascii="Times New Roman" w:hAnsi="Times New Roman" w:cs="Times New Roman"/>
          <w:u w:val="single"/>
        </w:rPr>
      </w:pPr>
    </w:p>
    <w:p w14:paraId="2A6DB7F3" w14:textId="77777777" w:rsidR="006C3862" w:rsidRPr="005C19A8" w:rsidRDefault="006C3862" w:rsidP="00030901">
      <w:pPr>
        <w:pStyle w:val="NoSpacing"/>
        <w:numPr>
          <w:ilvl w:val="0"/>
          <w:numId w:val="23"/>
        </w:numPr>
        <w:ind w:left="1890"/>
        <w:rPr>
          <w:rFonts w:ascii="Times New Roman" w:hAnsi="Times New Roman" w:cs="Times New Roman"/>
          <w:u w:val="single"/>
        </w:rPr>
      </w:pPr>
      <w:r w:rsidRPr="005C19A8">
        <w:rPr>
          <w:rFonts w:ascii="Times New Roman" w:hAnsi="Times New Roman" w:cs="Times New Roman"/>
          <w:u w:val="single"/>
        </w:rPr>
        <w:t>Problem Resolution</w:t>
      </w:r>
    </w:p>
    <w:p w14:paraId="4E36A2CB" w14:textId="15F2A924" w:rsidR="006C3862" w:rsidRPr="005C19A8" w:rsidRDefault="006C3862" w:rsidP="00970607">
      <w:pPr>
        <w:pStyle w:val="NoSpacing"/>
        <w:ind w:left="1890"/>
        <w:rPr>
          <w:rFonts w:ascii="Times New Roman" w:hAnsi="Times New Roman" w:cs="Times New Roman"/>
        </w:rPr>
      </w:pPr>
      <w:r w:rsidRPr="005C19A8">
        <w:rPr>
          <w:rFonts w:ascii="Times New Roman" w:hAnsi="Times New Roman" w:cs="Times New Roman"/>
        </w:rPr>
        <w:t xml:space="preserve">Problem escalation shall be handled using the Contractor’s </w:t>
      </w:r>
      <w:r w:rsidR="0025381E">
        <w:rPr>
          <w:rFonts w:ascii="Times New Roman" w:hAnsi="Times New Roman" w:cs="Times New Roman"/>
        </w:rPr>
        <w:t xml:space="preserve">problem </w:t>
      </w:r>
      <w:r w:rsidRPr="005C19A8">
        <w:rPr>
          <w:rFonts w:ascii="Times New Roman" w:hAnsi="Times New Roman" w:cs="Times New Roman"/>
        </w:rPr>
        <w:t xml:space="preserve">resolution process as provided in the </w:t>
      </w:r>
      <w:r w:rsidR="0025381E">
        <w:rPr>
          <w:rFonts w:ascii="Times New Roman" w:hAnsi="Times New Roman" w:cs="Times New Roman"/>
        </w:rPr>
        <w:t xml:space="preserve">Technical Proposal </w:t>
      </w:r>
      <w:r w:rsidRPr="005C19A8">
        <w:rPr>
          <w:rFonts w:ascii="Times New Roman" w:hAnsi="Times New Roman" w:cs="Times New Roman"/>
        </w:rPr>
        <w:t xml:space="preserve">of RFP </w:t>
      </w:r>
      <w:r w:rsidR="002670E7" w:rsidRPr="005C19A8">
        <w:rPr>
          <w:rFonts w:ascii="Times New Roman" w:hAnsi="Times New Roman" w:cs="Times New Roman"/>
        </w:rPr>
        <w:t>23-68162</w:t>
      </w:r>
      <w:r w:rsidRPr="005C19A8">
        <w:rPr>
          <w:rFonts w:ascii="Times New Roman" w:hAnsi="Times New Roman" w:cs="Times New Roman"/>
        </w:rPr>
        <w:t xml:space="preserve">.  The Contractor shall provide a copy of the Contractor’s most recent problem resolution process.  In the event that the Contractor amends the problem resolution process, notification shall be sent to the State </w:t>
      </w:r>
      <w:r w:rsidR="00970607">
        <w:rPr>
          <w:rFonts w:ascii="Times New Roman" w:hAnsi="Times New Roman" w:cs="Times New Roman"/>
        </w:rPr>
        <w:t>Contract</w:t>
      </w:r>
      <w:r w:rsidRPr="005C19A8">
        <w:rPr>
          <w:rFonts w:ascii="Times New Roman" w:hAnsi="Times New Roman" w:cs="Times New Roman"/>
        </w:rPr>
        <w:t xml:space="preserve"> Manager and an electronic copy provided to the State.  The State Contract Manager has the authority to contact the Contractor’s</w:t>
      </w:r>
      <w:r w:rsidR="0025381E">
        <w:rPr>
          <w:rFonts w:ascii="Times New Roman" w:hAnsi="Times New Roman" w:cs="Times New Roman"/>
        </w:rPr>
        <w:t xml:space="preserve"> Dedicated</w:t>
      </w:r>
      <w:r w:rsidRPr="005C19A8">
        <w:rPr>
          <w:rFonts w:ascii="Times New Roman" w:hAnsi="Times New Roman" w:cs="Times New Roman"/>
        </w:rPr>
        <w:t xml:space="preserve"> Account Manager directly for problem resolution if it is determined that the problem requires action from the Contractor that is swift and appropriate.  Members of the Contractor’s Account Team shall arrive onsite at the Indiana Government Center in Indianapolis by the next business day, if necessary. </w:t>
      </w:r>
    </w:p>
    <w:p w14:paraId="21102475" w14:textId="77777777" w:rsidR="006C3862" w:rsidRPr="005C19A8" w:rsidRDefault="006C3862" w:rsidP="006C3862">
      <w:pPr>
        <w:pStyle w:val="NoSpacing"/>
        <w:ind w:left="1440"/>
        <w:rPr>
          <w:rFonts w:ascii="Times New Roman" w:hAnsi="Times New Roman" w:cs="Times New Roman"/>
        </w:rPr>
      </w:pPr>
    </w:p>
    <w:p w14:paraId="035366C3" w14:textId="77777777" w:rsidR="006C3862" w:rsidRPr="005C19A8" w:rsidRDefault="006C3862" w:rsidP="00030901">
      <w:pPr>
        <w:pStyle w:val="NoSpacing"/>
        <w:numPr>
          <w:ilvl w:val="0"/>
          <w:numId w:val="23"/>
        </w:numPr>
        <w:ind w:left="1890"/>
        <w:rPr>
          <w:rFonts w:ascii="Times New Roman" w:hAnsi="Times New Roman" w:cs="Times New Roman"/>
          <w:u w:val="single"/>
        </w:rPr>
      </w:pPr>
      <w:r w:rsidRPr="005C19A8">
        <w:rPr>
          <w:rFonts w:ascii="Times New Roman" w:hAnsi="Times New Roman" w:cs="Times New Roman"/>
          <w:u w:val="single"/>
        </w:rPr>
        <w:t>Disaster Recovery Plan</w:t>
      </w:r>
    </w:p>
    <w:p w14:paraId="3199FA8B" w14:textId="5B07B77F" w:rsidR="006C3862" w:rsidRPr="005C19A8" w:rsidRDefault="006C3862" w:rsidP="00030901">
      <w:pPr>
        <w:pStyle w:val="NoSpacing"/>
        <w:ind w:left="1890"/>
        <w:rPr>
          <w:rFonts w:ascii="Times New Roman" w:hAnsi="Times New Roman" w:cs="Times New Roman"/>
        </w:rPr>
      </w:pPr>
      <w:r w:rsidRPr="005C19A8">
        <w:rPr>
          <w:rFonts w:ascii="Times New Roman" w:hAnsi="Times New Roman" w:cs="Times New Roman"/>
        </w:rPr>
        <w:t xml:space="preserve">The Contractor shall provide a copy of the Contractor’s most recent disaster recovery and continuity of operations plan.  The disaster recovery plan shall demonstrate that in the event of a catastrophe, the State’s inconvenience would be extremely minimal.  The plan shall include, but not limit to, the process the State should follow to escalate issues.  In the event that the Contractor amends the disaster recovery plan notification shall be sent to the State Account Manager and an electronic copy provided to the State.  The Contractor shall provide copies of the disaster recovery plan to all </w:t>
      </w:r>
      <w:r w:rsidR="002114E1" w:rsidRPr="005C19A8">
        <w:rPr>
          <w:rFonts w:ascii="Times New Roman" w:hAnsi="Times New Roman" w:cs="Times New Roman"/>
        </w:rPr>
        <w:t>Using</w:t>
      </w:r>
      <w:r w:rsidRPr="005C19A8">
        <w:rPr>
          <w:rFonts w:ascii="Times New Roman" w:hAnsi="Times New Roman" w:cs="Times New Roman"/>
        </w:rPr>
        <w:t xml:space="preserve"> Agencies upon request.</w:t>
      </w:r>
    </w:p>
    <w:p w14:paraId="7B2D66B5" w14:textId="77777777" w:rsidR="006C3862" w:rsidRPr="005C19A8" w:rsidRDefault="006C3862" w:rsidP="006C3862">
      <w:pPr>
        <w:pStyle w:val="NoSpacing"/>
        <w:ind w:left="1440"/>
        <w:rPr>
          <w:rFonts w:ascii="Times New Roman" w:hAnsi="Times New Roman" w:cs="Times New Roman"/>
        </w:rPr>
      </w:pPr>
    </w:p>
    <w:p w14:paraId="17CA3826" w14:textId="77777777" w:rsidR="006C3862" w:rsidRPr="005C19A8" w:rsidRDefault="006C3862" w:rsidP="00030901">
      <w:pPr>
        <w:pStyle w:val="NoSpacing"/>
        <w:numPr>
          <w:ilvl w:val="0"/>
          <w:numId w:val="23"/>
        </w:numPr>
        <w:ind w:left="1890"/>
        <w:rPr>
          <w:rFonts w:ascii="Times New Roman" w:hAnsi="Times New Roman" w:cs="Times New Roman"/>
          <w:u w:val="single"/>
        </w:rPr>
      </w:pPr>
      <w:r w:rsidRPr="005C19A8">
        <w:rPr>
          <w:rFonts w:ascii="Times New Roman" w:hAnsi="Times New Roman" w:cs="Times New Roman"/>
          <w:u w:val="single"/>
        </w:rPr>
        <w:t>Customer Service Hours</w:t>
      </w:r>
    </w:p>
    <w:p w14:paraId="43D8D02A" w14:textId="625E331D" w:rsidR="006C3862" w:rsidRPr="005C19A8" w:rsidRDefault="006C3862" w:rsidP="00030901">
      <w:pPr>
        <w:pStyle w:val="NoSpacing"/>
        <w:ind w:left="1890"/>
        <w:rPr>
          <w:rFonts w:ascii="Times New Roman" w:hAnsi="Times New Roman" w:cs="Times New Roman"/>
        </w:rPr>
      </w:pPr>
      <w:r w:rsidRPr="005C19A8">
        <w:rPr>
          <w:rFonts w:ascii="Times New Roman" w:hAnsi="Times New Roman" w:cs="Times New Roman"/>
        </w:rPr>
        <w:t xml:space="preserve">The Contractor shall provide customer services for all </w:t>
      </w:r>
      <w:r w:rsidR="002114E1" w:rsidRPr="005C19A8">
        <w:rPr>
          <w:rFonts w:ascii="Times New Roman" w:hAnsi="Times New Roman" w:cs="Times New Roman"/>
        </w:rPr>
        <w:t>Using</w:t>
      </w:r>
      <w:r w:rsidRPr="005C19A8">
        <w:rPr>
          <w:rFonts w:ascii="Times New Roman" w:hAnsi="Times New Roman" w:cs="Times New Roman"/>
        </w:rPr>
        <w:t xml:space="preserve"> Agencies locations Monday through Friday from </w:t>
      </w:r>
      <w:r w:rsidR="00A04512">
        <w:rPr>
          <w:rFonts w:ascii="Times New Roman" w:hAnsi="Times New Roman" w:cs="Times New Roman"/>
        </w:rPr>
        <w:t>7</w:t>
      </w:r>
      <w:r w:rsidRPr="005C19A8">
        <w:rPr>
          <w:rFonts w:ascii="Times New Roman" w:hAnsi="Times New Roman" w:cs="Times New Roman"/>
        </w:rPr>
        <w:t xml:space="preserve">:00AM to 5:00PM EST.  This on-going support shall be provided via a </w:t>
      </w:r>
      <w:r w:rsidR="002670E7" w:rsidRPr="005C19A8">
        <w:rPr>
          <w:rFonts w:ascii="Times New Roman" w:hAnsi="Times New Roman" w:cs="Times New Roman"/>
        </w:rPr>
        <w:t>toll-free</w:t>
      </w:r>
      <w:r w:rsidRPr="005C19A8">
        <w:rPr>
          <w:rFonts w:ascii="Times New Roman" w:hAnsi="Times New Roman" w:cs="Times New Roman"/>
        </w:rPr>
        <w:t xml:space="preserve"> telephone number, email, and fax.  The Contractor’s Dedicated Account Manager shall be accessible by phone for emergencies such as, but not limited to, disaster relief to </w:t>
      </w:r>
      <w:r w:rsidR="002114E1" w:rsidRPr="005C19A8">
        <w:rPr>
          <w:rFonts w:ascii="Times New Roman" w:hAnsi="Times New Roman" w:cs="Times New Roman"/>
        </w:rPr>
        <w:t>aid</w:t>
      </w:r>
      <w:r w:rsidRPr="005C19A8">
        <w:rPr>
          <w:rFonts w:ascii="Times New Roman" w:hAnsi="Times New Roman" w:cs="Times New Roman"/>
        </w:rPr>
        <w:t xml:space="preserve"> with customer service or </w:t>
      </w:r>
      <w:r w:rsidR="002114E1" w:rsidRPr="005C19A8">
        <w:rPr>
          <w:rFonts w:ascii="Times New Roman" w:hAnsi="Times New Roman" w:cs="Times New Roman"/>
        </w:rPr>
        <w:t>service</w:t>
      </w:r>
      <w:r w:rsidRPr="005C19A8">
        <w:rPr>
          <w:rFonts w:ascii="Times New Roman" w:hAnsi="Times New Roman" w:cs="Times New Roman"/>
        </w:rPr>
        <w:t xml:space="preserve"> that need to be </w:t>
      </w:r>
      <w:r w:rsidR="002114E1" w:rsidRPr="005C19A8">
        <w:rPr>
          <w:rFonts w:ascii="Times New Roman" w:hAnsi="Times New Roman" w:cs="Times New Roman"/>
        </w:rPr>
        <w:t>scheduled</w:t>
      </w:r>
      <w:r w:rsidRPr="005C19A8">
        <w:rPr>
          <w:rFonts w:ascii="Times New Roman" w:hAnsi="Times New Roman" w:cs="Times New Roman"/>
        </w:rPr>
        <w:t xml:space="preserve">. </w:t>
      </w:r>
    </w:p>
    <w:p w14:paraId="6FB6A43C" w14:textId="77777777" w:rsidR="006C3862" w:rsidRPr="005C19A8" w:rsidRDefault="006C3862" w:rsidP="006C3862">
      <w:pPr>
        <w:pStyle w:val="NoSpacing"/>
        <w:ind w:left="1440"/>
        <w:rPr>
          <w:rFonts w:ascii="Times New Roman" w:hAnsi="Times New Roman" w:cs="Times New Roman"/>
        </w:rPr>
      </w:pPr>
    </w:p>
    <w:p w14:paraId="4CC78EDA" w14:textId="77777777" w:rsidR="006C3862" w:rsidRPr="005C19A8" w:rsidRDefault="006C3862" w:rsidP="00030901">
      <w:pPr>
        <w:pStyle w:val="NoSpacing"/>
        <w:numPr>
          <w:ilvl w:val="0"/>
          <w:numId w:val="23"/>
        </w:numPr>
        <w:ind w:left="1890"/>
        <w:rPr>
          <w:rFonts w:ascii="Times New Roman" w:hAnsi="Times New Roman" w:cs="Times New Roman"/>
          <w:u w:val="single"/>
        </w:rPr>
      </w:pPr>
      <w:r w:rsidRPr="005C19A8">
        <w:rPr>
          <w:rFonts w:ascii="Times New Roman" w:hAnsi="Times New Roman" w:cs="Times New Roman"/>
          <w:u w:val="single"/>
        </w:rPr>
        <w:t>Customer Service Response Time</w:t>
      </w:r>
    </w:p>
    <w:p w14:paraId="1EC0212E" w14:textId="77777777" w:rsidR="006C3862" w:rsidRPr="005C19A8" w:rsidRDefault="006C3862" w:rsidP="00030901">
      <w:pPr>
        <w:pStyle w:val="NoSpacing"/>
        <w:ind w:left="1890"/>
        <w:rPr>
          <w:rFonts w:ascii="Times New Roman" w:hAnsi="Times New Roman" w:cs="Times New Roman"/>
        </w:rPr>
      </w:pPr>
      <w:r w:rsidRPr="005C19A8">
        <w:rPr>
          <w:rFonts w:ascii="Times New Roman" w:hAnsi="Times New Roman" w:cs="Times New Roman"/>
        </w:rPr>
        <w:t>The Contractor shall resolve all customer service issues within 48 hours of submission.</w:t>
      </w:r>
    </w:p>
    <w:p w14:paraId="633E7FAF" w14:textId="77777777" w:rsidR="006C3862" w:rsidRPr="005C19A8" w:rsidRDefault="006C3862" w:rsidP="006C3862">
      <w:pPr>
        <w:pStyle w:val="NoSpacing"/>
        <w:ind w:left="1080"/>
        <w:rPr>
          <w:rFonts w:ascii="Times New Roman" w:hAnsi="Times New Roman" w:cs="Times New Roman"/>
          <w:b/>
        </w:rPr>
      </w:pPr>
    </w:p>
    <w:p w14:paraId="2F34ECE1" w14:textId="092C34A5" w:rsidR="00F143A6" w:rsidRPr="005C19A8" w:rsidRDefault="006F1680" w:rsidP="00F143A6">
      <w:pPr>
        <w:pStyle w:val="NoSpacing"/>
        <w:numPr>
          <w:ilvl w:val="0"/>
          <w:numId w:val="15"/>
        </w:numPr>
        <w:rPr>
          <w:rFonts w:ascii="Times New Roman" w:hAnsi="Times New Roman" w:cs="Times New Roman"/>
          <w:b/>
        </w:rPr>
      </w:pPr>
      <w:r w:rsidRPr="005C19A8">
        <w:rPr>
          <w:rFonts w:ascii="Times New Roman" w:hAnsi="Times New Roman" w:cs="Times New Roman"/>
          <w:b/>
        </w:rPr>
        <w:t>Billing/Payment</w:t>
      </w:r>
    </w:p>
    <w:p w14:paraId="2A0A4FE1" w14:textId="77777777" w:rsidR="00C4070B" w:rsidRPr="005C19A8" w:rsidRDefault="00C4070B" w:rsidP="00030901">
      <w:pPr>
        <w:pStyle w:val="NoSpacing"/>
        <w:numPr>
          <w:ilvl w:val="0"/>
          <w:numId w:val="26"/>
        </w:numPr>
        <w:ind w:left="1890"/>
        <w:rPr>
          <w:rFonts w:ascii="Times New Roman" w:hAnsi="Times New Roman" w:cs="Times New Roman"/>
          <w:b/>
          <w:u w:val="single"/>
        </w:rPr>
      </w:pPr>
      <w:bookmarkStart w:id="4" w:name="_Hlk107564966"/>
      <w:r w:rsidRPr="005C19A8">
        <w:rPr>
          <w:rFonts w:ascii="Times New Roman" w:hAnsi="Times New Roman" w:cs="Times New Roman"/>
          <w:u w:val="single"/>
        </w:rPr>
        <w:t>Invoice</w:t>
      </w:r>
    </w:p>
    <w:p w14:paraId="68A72AF3" w14:textId="4E7CF141"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The Contractor shall invoice the State only after services have been completed prior to payment. The C</w:t>
      </w:r>
      <w:r w:rsidRPr="005C19A8">
        <w:rPr>
          <w:rFonts w:ascii="Times New Roman" w:hAnsi="Times New Roman" w:cs="Times New Roman"/>
          <w:color w:val="000000"/>
        </w:rPr>
        <w:t xml:space="preserve">ontractor shall invoice the state only after completion of the work described in the purchase order/Contract, and as required below prior to any payment.  The Contractor shall submit an invoice to the </w:t>
      </w:r>
      <w:r w:rsidR="002114E1" w:rsidRPr="005C19A8">
        <w:rPr>
          <w:rFonts w:ascii="Times New Roman" w:hAnsi="Times New Roman" w:cs="Times New Roman"/>
          <w:color w:val="000000"/>
        </w:rPr>
        <w:t xml:space="preserve">Using </w:t>
      </w:r>
      <w:r w:rsidRPr="005C19A8">
        <w:rPr>
          <w:rFonts w:ascii="Times New Roman" w:hAnsi="Times New Roman" w:cs="Times New Roman"/>
          <w:color w:val="000000"/>
        </w:rPr>
        <w:t xml:space="preserve">Agency’s Bill </w:t>
      </w:r>
      <w:r w:rsidR="002670E7" w:rsidRPr="005C19A8">
        <w:rPr>
          <w:rFonts w:ascii="Times New Roman" w:hAnsi="Times New Roman" w:cs="Times New Roman"/>
          <w:color w:val="000000"/>
        </w:rPr>
        <w:t>to</w:t>
      </w:r>
      <w:r w:rsidRPr="005C19A8">
        <w:rPr>
          <w:rFonts w:ascii="Times New Roman" w:hAnsi="Times New Roman" w:cs="Times New Roman"/>
          <w:color w:val="000000"/>
        </w:rPr>
        <w:t xml:space="preserve"> Address. </w:t>
      </w:r>
      <w:r w:rsidRPr="005C19A8">
        <w:rPr>
          <w:rFonts w:ascii="Times New Roman" w:hAnsi="Times New Roman" w:cs="Times New Roman"/>
        </w:rPr>
        <w:t xml:space="preserve">The Contractor’s invoice shall identify, at a minimum, the information listed below: </w:t>
      </w:r>
    </w:p>
    <w:p w14:paraId="70279FAA" w14:textId="77777777" w:rsidR="00C4070B" w:rsidRPr="005C19A8" w:rsidRDefault="00C4070B" w:rsidP="00C4070B">
      <w:pPr>
        <w:pStyle w:val="NoSpacing"/>
        <w:ind w:left="1440"/>
        <w:rPr>
          <w:rFonts w:ascii="Times New Roman" w:hAnsi="Times New Roman" w:cs="Times New Roman"/>
        </w:rPr>
      </w:pPr>
    </w:p>
    <w:p w14:paraId="3B253279" w14:textId="3151E1D3"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 xml:space="preserve">Invoice Number, Invoice Date, </w:t>
      </w:r>
      <w:r w:rsidR="00342C0D" w:rsidRPr="005C19A8">
        <w:rPr>
          <w:rFonts w:ascii="Times New Roman" w:hAnsi="Times New Roman" w:cs="Times New Roman"/>
        </w:rPr>
        <w:t>Using</w:t>
      </w:r>
      <w:r w:rsidRPr="005C19A8">
        <w:rPr>
          <w:rFonts w:ascii="Times New Roman" w:hAnsi="Times New Roman" w:cs="Times New Roman"/>
        </w:rPr>
        <w:t xml:space="preserve"> Agency’s Bill </w:t>
      </w:r>
      <w:r w:rsidR="002670E7" w:rsidRPr="005C19A8">
        <w:rPr>
          <w:rFonts w:ascii="Times New Roman" w:hAnsi="Times New Roman" w:cs="Times New Roman"/>
        </w:rPr>
        <w:t>to</w:t>
      </w:r>
      <w:r w:rsidRPr="005C19A8">
        <w:rPr>
          <w:rFonts w:ascii="Times New Roman" w:hAnsi="Times New Roman" w:cs="Times New Roman"/>
        </w:rPr>
        <w:t xml:space="preserve"> Information, </w:t>
      </w:r>
      <w:r w:rsidR="00342C0D" w:rsidRPr="005C19A8">
        <w:rPr>
          <w:rFonts w:ascii="Times New Roman" w:hAnsi="Times New Roman" w:cs="Times New Roman"/>
        </w:rPr>
        <w:t>Using</w:t>
      </w:r>
      <w:r w:rsidRPr="005C19A8">
        <w:rPr>
          <w:rFonts w:ascii="Times New Roman" w:hAnsi="Times New Roman" w:cs="Times New Roman"/>
        </w:rPr>
        <w:t xml:space="preserve"> Agency’s Ship </w:t>
      </w:r>
      <w:r w:rsidR="001C32B7" w:rsidRPr="005C19A8">
        <w:rPr>
          <w:rFonts w:ascii="Times New Roman" w:hAnsi="Times New Roman" w:cs="Times New Roman"/>
        </w:rPr>
        <w:t>to</w:t>
      </w:r>
      <w:r w:rsidRPr="005C19A8">
        <w:rPr>
          <w:rFonts w:ascii="Times New Roman" w:hAnsi="Times New Roman" w:cs="Times New Roman"/>
        </w:rPr>
        <w:t xml:space="preserve"> Information, Business Unit, Purchase Order Number, Item Number, Item Description, Order Quantity for each Item, Item Price, Invoice Total</w:t>
      </w:r>
    </w:p>
    <w:bookmarkEnd w:id="4"/>
    <w:p w14:paraId="1D0E0D39" w14:textId="77777777" w:rsidR="00C4070B" w:rsidRPr="005C19A8" w:rsidRDefault="00C4070B" w:rsidP="00C4070B">
      <w:pPr>
        <w:pStyle w:val="NoSpacing"/>
        <w:ind w:left="1440"/>
        <w:rPr>
          <w:rFonts w:ascii="Times New Roman" w:hAnsi="Times New Roman" w:cs="Times New Roman"/>
        </w:rPr>
      </w:pPr>
    </w:p>
    <w:p w14:paraId="3F1DFF33" w14:textId="77777777" w:rsidR="00C4070B" w:rsidRPr="005C19A8" w:rsidRDefault="00C4070B" w:rsidP="00030901">
      <w:pPr>
        <w:pStyle w:val="NoSpacing"/>
        <w:numPr>
          <w:ilvl w:val="0"/>
          <w:numId w:val="26"/>
        </w:numPr>
        <w:ind w:left="1890"/>
        <w:rPr>
          <w:rFonts w:ascii="Times New Roman" w:hAnsi="Times New Roman" w:cs="Times New Roman"/>
          <w:u w:val="single"/>
        </w:rPr>
      </w:pPr>
      <w:r w:rsidRPr="005C19A8">
        <w:rPr>
          <w:rFonts w:ascii="Times New Roman" w:hAnsi="Times New Roman" w:cs="Times New Roman"/>
          <w:u w:val="single"/>
        </w:rPr>
        <w:t>Billing</w:t>
      </w:r>
    </w:p>
    <w:p w14:paraId="7CD429E8" w14:textId="77777777"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The Contractor understands and agrees that the invoice shall;</w:t>
      </w:r>
    </w:p>
    <w:p w14:paraId="72589613" w14:textId="2D513C63" w:rsidR="00C4070B" w:rsidRPr="005C19A8" w:rsidRDefault="00C4070B" w:rsidP="00C4070B">
      <w:pPr>
        <w:pStyle w:val="NoSpacing"/>
        <w:numPr>
          <w:ilvl w:val="0"/>
          <w:numId w:val="27"/>
        </w:numPr>
        <w:rPr>
          <w:rFonts w:ascii="Times New Roman" w:hAnsi="Times New Roman" w:cs="Times New Roman"/>
        </w:rPr>
      </w:pPr>
      <w:r w:rsidRPr="005C19A8">
        <w:rPr>
          <w:rFonts w:ascii="Times New Roman" w:hAnsi="Times New Roman" w:cs="Times New Roman"/>
        </w:rPr>
        <w:t xml:space="preserve">Include only charges for services that have been completed </w:t>
      </w:r>
    </w:p>
    <w:p w14:paraId="4B824D37" w14:textId="117070B1" w:rsidR="00C4070B" w:rsidRPr="005C19A8" w:rsidRDefault="00C4070B" w:rsidP="00C4070B">
      <w:pPr>
        <w:pStyle w:val="NoSpacing"/>
        <w:numPr>
          <w:ilvl w:val="0"/>
          <w:numId w:val="27"/>
        </w:numPr>
        <w:rPr>
          <w:rFonts w:ascii="Times New Roman" w:hAnsi="Times New Roman" w:cs="Times New Roman"/>
        </w:rPr>
      </w:pPr>
      <w:r w:rsidRPr="005C19A8">
        <w:rPr>
          <w:rFonts w:ascii="Times New Roman" w:hAnsi="Times New Roman" w:cs="Times New Roman"/>
        </w:rPr>
        <w:lastRenderedPageBreak/>
        <w:t xml:space="preserve">If multiple invoices are sent for the same Purchase Order, </w:t>
      </w:r>
      <w:r w:rsidR="00342C0D" w:rsidRPr="005C19A8">
        <w:rPr>
          <w:rFonts w:ascii="Times New Roman" w:hAnsi="Times New Roman" w:cs="Times New Roman"/>
        </w:rPr>
        <w:t>it</w:t>
      </w:r>
      <w:r w:rsidRPr="005C19A8">
        <w:rPr>
          <w:rFonts w:ascii="Times New Roman" w:hAnsi="Times New Roman" w:cs="Times New Roman"/>
        </w:rPr>
        <w:t xml:space="preserve"> shall be note</w:t>
      </w:r>
      <w:r w:rsidR="00342C0D" w:rsidRPr="005C19A8">
        <w:rPr>
          <w:rFonts w:ascii="Times New Roman" w:hAnsi="Times New Roman" w:cs="Times New Roman"/>
        </w:rPr>
        <w:t>d that</w:t>
      </w:r>
      <w:r w:rsidRPr="005C19A8">
        <w:rPr>
          <w:rFonts w:ascii="Times New Roman" w:hAnsi="Times New Roman" w:cs="Times New Roman"/>
        </w:rPr>
        <w:t xml:space="preserve"> </w:t>
      </w:r>
      <w:r w:rsidR="00342C0D" w:rsidRPr="005C19A8">
        <w:rPr>
          <w:rFonts w:ascii="Times New Roman" w:hAnsi="Times New Roman" w:cs="Times New Roman"/>
        </w:rPr>
        <w:t>it</w:t>
      </w:r>
      <w:r w:rsidRPr="005C19A8">
        <w:rPr>
          <w:rFonts w:ascii="Times New Roman" w:hAnsi="Times New Roman" w:cs="Times New Roman"/>
        </w:rPr>
        <w:t xml:space="preserve"> is for partial payment </w:t>
      </w:r>
    </w:p>
    <w:p w14:paraId="60D909A0" w14:textId="77777777" w:rsidR="00C4070B" w:rsidRPr="005C19A8" w:rsidRDefault="00C4070B" w:rsidP="00C4070B">
      <w:pPr>
        <w:pStyle w:val="NoSpacing"/>
        <w:numPr>
          <w:ilvl w:val="0"/>
          <w:numId w:val="27"/>
        </w:numPr>
        <w:rPr>
          <w:rFonts w:ascii="Times New Roman" w:hAnsi="Times New Roman" w:cs="Times New Roman"/>
        </w:rPr>
      </w:pPr>
      <w:r w:rsidRPr="005C19A8">
        <w:rPr>
          <w:rFonts w:ascii="Times New Roman" w:hAnsi="Times New Roman" w:cs="Times New Roman"/>
        </w:rPr>
        <w:t>Not include sales tax or shipping charges</w:t>
      </w:r>
    </w:p>
    <w:p w14:paraId="01532661" w14:textId="77777777" w:rsidR="00C4070B" w:rsidRPr="005C19A8" w:rsidRDefault="00C4070B" w:rsidP="00C4070B">
      <w:pPr>
        <w:pStyle w:val="NoSpacing"/>
        <w:rPr>
          <w:rFonts w:ascii="Times New Roman" w:hAnsi="Times New Roman" w:cs="Times New Roman"/>
        </w:rPr>
      </w:pPr>
    </w:p>
    <w:p w14:paraId="6DF41640" w14:textId="77777777" w:rsidR="00C4070B" w:rsidRPr="005C19A8" w:rsidRDefault="00C4070B" w:rsidP="00030901">
      <w:pPr>
        <w:pStyle w:val="NoSpacing"/>
        <w:numPr>
          <w:ilvl w:val="0"/>
          <w:numId w:val="26"/>
        </w:numPr>
        <w:ind w:left="1890"/>
        <w:rPr>
          <w:rFonts w:ascii="Times New Roman" w:hAnsi="Times New Roman" w:cs="Times New Roman"/>
          <w:u w:val="single"/>
        </w:rPr>
      </w:pPr>
      <w:r w:rsidRPr="005C19A8">
        <w:rPr>
          <w:rFonts w:ascii="Times New Roman" w:hAnsi="Times New Roman" w:cs="Times New Roman"/>
          <w:u w:val="single"/>
        </w:rPr>
        <w:t>Payments</w:t>
      </w:r>
    </w:p>
    <w:p w14:paraId="48068C3D" w14:textId="5738C1CB"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 xml:space="preserve">It shall be the responsibility of the "Bill To" agency to make payment. Any questions concerning payment should be addressed to the “Bill To” agency listed on the purchase order. If there is a dispute over charges on the State’s invoice, the State shall work with the Contractor’s assigned </w:t>
      </w:r>
      <w:r w:rsidR="00D33000">
        <w:rPr>
          <w:rFonts w:ascii="Times New Roman" w:hAnsi="Times New Roman" w:cs="Times New Roman"/>
        </w:rPr>
        <w:t xml:space="preserve">Dedicated </w:t>
      </w:r>
      <w:r w:rsidRPr="005C19A8">
        <w:rPr>
          <w:rFonts w:ascii="Times New Roman" w:hAnsi="Times New Roman" w:cs="Times New Roman"/>
        </w:rPr>
        <w:t xml:space="preserve">Account Manager to determine the issue and path of resolution.  </w:t>
      </w:r>
    </w:p>
    <w:p w14:paraId="3E3ED042" w14:textId="77777777" w:rsidR="00C4070B" w:rsidRPr="005C19A8" w:rsidRDefault="00C4070B" w:rsidP="00C4070B">
      <w:pPr>
        <w:pStyle w:val="NoSpacing"/>
        <w:rPr>
          <w:rFonts w:ascii="Times New Roman" w:hAnsi="Times New Roman" w:cs="Times New Roman"/>
        </w:rPr>
      </w:pPr>
    </w:p>
    <w:p w14:paraId="0AC8547D" w14:textId="77777777"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 xml:space="preserve">The Contractor agrees that the timeframe for payment (and any discounts) begins when the “Bill To” agency is in receipt of a correct invoice that meets the minimum requirements stated above and products have been delivered in satisfactory condition.  </w:t>
      </w:r>
    </w:p>
    <w:p w14:paraId="425DF116" w14:textId="77777777" w:rsidR="00C4070B" w:rsidRPr="005C19A8" w:rsidRDefault="00C4070B" w:rsidP="00C4070B">
      <w:pPr>
        <w:pStyle w:val="NoSpacing"/>
        <w:ind w:left="1440"/>
        <w:rPr>
          <w:rFonts w:ascii="Times New Roman" w:hAnsi="Times New Roman" w:cs="Times New Roman"/>
        </w:rPr>
      </w:pPr>
    </w:p>
    <w:p w14:paraId="28F6C33E" w14:textId="77777777"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The Contractor understands and agrees that the State shall not accept any responsibility for purchase orders issued by Governmental Entities, including K-12 entities or libraries.</w:t>
      </w:r>
    </w:p>
    <w:p w14:paraId="7FEC5F20" w14:textId="77777777" w:rsidR="00C4070B" w:rsidRPr="005C19A8" w:rsidRDefault="00C4070B" w:rsidP="00C4070B">
      <w:pPr>
        <w:pStyle w:val="NoSpacing"/>
        <w:ind w:left="1080"/>
        <w:rPr>
          <w:rFonts w:ascii="Times New Roman" w:hAnsi="Times New Roman" w:cs="Times New Roman"/>
          <w:b/>
        </w:rPr>
      </w:pPr>
    </w:p>
    <w:p w14:paraId="0DE25E2E" w14:textId="77777777" w:rsidR="00C4070B" w:rsidRPr="005C19A8" w:rsidRDefault="006F1680" w:rsidP="00C4070B">
      <w:pPr>
        <w:pStyle w:val="NoSpacing"/>
        <w:numPr>
          <w:ilvl w:val="0"/>
          <w:numId w:val="15"/>
        </w:numPr>
        <w:rPr>
          <w:rFonts w:ascii="Times New Roman" w:hAnsi="Times New Roman" w:cs="Times New Roman"/>
          <w:b/>
        </w:rPr>
      </w:pPr>
      <w:r w:rsidRPr="005C19A8">
        <w:rPr>
          <w:rFonts w:ascii="Times New Roman" w:hAnsi="Times New Roman" w:cs="Times New Roman"/>
          <w:b/>
        </w:rPr>
        <w:t>Reporting/Metrics</w:t>
      </w:r>
    </w:p>
    <w:p w14:paraId="55C99F5F" w14:textId="5777115F" w:rsidR="00C4070B" w:rsidRPr="005C19A8" w:rsidRDefault="00C4070B" w:rsidP="00030901">
      <w:pPr>
        <w:pStyle w:val="NoSpacing"/>
        <w:numPr>
          <w:ilvl w:val="1"/>
          <w:numId w:val="15"/>
        </w:numPr>
        <w:ind w:left="1890"/>
        <w:rPr>
          <w:rFonts w:ascii="Times New Roman" w:hAnsi="Times New Roman" w:cs="Times New Roman"/>
          <w:b/>
        </w:rPr>
      </w:pPr>
      <w:r w:rsidRPr="005C19A8">
        <w:rPr>
          <w:rFonts w:ascii="Times New Roman" w:hAnsi="Times New Roman" w:cs="Times New Roman"/>
          <w:u w:val="single"/>
        </w:rPr>
        <w:t>Quarterly Usage Report</w:t>
      </w:r>
    </w:p>
    <w:p w14:paraId="32F3DDFF" w14:textId="77777777" w:rsidR="00C4070B" w:rsidRPr="005C19A8" w:rsidRDefault="00C4070B" w:rsidP="00030901">
      <w:pPr>
        <w:pStyle w:val="NoSpacing"/>
        <w:ind w:left="1890"/>
        <w:rPr>
          <w:rFonts w:ascii="Times New Roman" w:hAnsi="Times New Roman" w:cs="Times New Roman"/>
        </w:rPr>
      </w:pPr>
      <w:r w:rsidRPr="005C19A8">
        <w:rPr>
          <w:rFonts w:ascii="Times New Roman" w:hAnsi="Times New Roman" w:cs="Times New Roman"/>
        </w:rPr>
        <w:t>The Contractor shall provide a quarterly report that contains detailed information for each facility on contract and the services and disposables consumed. These reports must include all work hours that took place in the preceding quarter, including all regular service hours and on-demand service hours. The reports will include, at a minimum, the following information:</w:t>
      </w:r>
    </w:p>
    <w:p w14:paraId="50985B59" w14:textId="77777777" w:rsidR="00C4070B" w:rsidRPr="005C19A8" w:rsidRDefault="00C4070B" w:rsidP="00C4070B">
      <w:pPr>
        <w:pStyle w:val="NoSpacing"/>
        <w:ind w:left="1800"/>
        <w:rPr>
          <w:rFonts w:ascii="Times New Roman" w:hAnsi="Times New Roman" w:cs="Times New Roman"/>
        </w:rPr>
      </w:pPr>
    </w:p>
    <w:p w14:paraId="7FF54BC1" w14:textId="389BD096" w:rsidR="00C4070B" w:rsidRPr="005C19A8" w:rsidRDefault="00C4070B" w:rsidP="00C4070B">
      <w:pPr>
        <w:pStyle w:val="NoSpacing"/>
        <w:numPr>
          <w:ilvl w:val="2"/>
          <w:numId w:val="15"/>
        </w:numPr>
        <w:rPr>
          <w:rFonts w:ascii="Times New Roman" w:hAnsi="Times New Roman" w:cs="Times New Roman"/>
        </w:rPr>
      </w:pPr>
      <w:r w:rsidRPr="005C19A8">
        <w:rPr>
          <w:rFonts w:ascii="Times New Roman" w:hAnsi="Times New Roman" w:cs="Times New Roman"/>
        </w:rPr>
        <w:t>Facility (</w:t>
      </w:r>
      <w:r w:rsidR="002670E7" w:rsidRPr="005C19A8">
        <w:rPr>
          <w:rFonts w:ascii="Times New Roman" w:hAnsi="Times New Roman" w:cs="Times New Roman"/>
        </w:rPr>
        <w:t>i.e.,</w:t>
      </w:r>
      <w:r w:rsidRPr="005C19A8">
        <w:rPr>
          <w:rFonts w:ascii="Times New Roman" w:hAnsi="Times New Roman" w:cs="Times New Roman"/>
        </w:rPr>
        <w:t xml:space="preserve"> Purchasing State Agency/Entity)</w:t>
      </w:r>
    </w:p>
    <w:p w14:paraId="006836EF" w14:textId="77777777" w:rsidR="00C4070B" w:rsidRPr="005C19A8" w:rsidRDefault="00C4070B" w:rsidP="00C4070B">
      <w:pPr>
        <w:pStyle w:val="NoSpacing"/>
        <w:numPr>
          <w:ilvl w:val="2"/>
          <w:numId w:val="15"/>
        </w:numPr>
        <w:rPr>
          <w:rFonts w:ascii="Times New Roman" w:hAnsi="Times New Roman" w:cs="Times New Roman"/>
        </w:rPr>
      </w:pPr>
      <w:r w:rsidRPr="005C19A8">
        <w:rPr>
          <w:rFonts w:ascii="Times New Roman" w:hAnsi="Times New Roman" w:cs="Times New Roman"/>
        </w:rPr>
        <w:t>Facility Address</w:t>
      </w:r>
    </w:p>
    <w:p w14:paraId="39102034" w14:textId="77777777" w:rsidR="00C4070B" w:rsidRPr="005C19A8" w:rsidRDefault="00C4070B" w:rsidP="00C4070B">
      <w:pPr>
        <w:pStyle w:val="NoSpacing"/>
        <w:numPr>
          <w:ilvl w:val="2"/>
          <w:numId w:val="15"/>
        </w:numPr>
        <w:rPr>
          <w:rFonts w:ascii="Times New Roman" w:hAnsi="Times New Roman" w:cs="Times New Roman"/>
        </w:rPr>
      </w:pPr>
      <w:r w:rsidRPr="005C19A8">
        <w:rPr>
          <w:rFonts w:ascii="Times New Roman" w:hAnsi="Times New Roman" w:cs="Times New Roman"/>
        </w:rPr>
        <w:t>Purchasing Business Unit (BU)</w:t>
      </w:r>
    </w:p>
    <w:p w14:paraId="3AB03945" w14:textId="388197AC" w:rsidR="00C4070B" w:rsidRPr="005C19A8" w:rsidRDefault="0018230A" w:rsidP="00C4070B">
      <w:pPr>
        <w:pStyle w:val="NoSpacing"/>
        <w:numPr>
          <w:ilvl w:val="2"/>
          <w:numId w:val="15"/>
        </w:numPr>
        <w:rPr>
          <w:rFonts w:ascii="Times New Roman" w:hAnsi="Times New Roman" w:cs="Times New Roman"/>
        </w:rPr>
      </w:pPr>
      <w:r w:rsidRPr="005C19A8">
        <w:rPr>
          <w:rFonts w:ascii="Times New Roman" w:hAnsi="Times New Roman" w:cs="Times New Roman"/>
        </w:rPr>
        <w:t xml:space="preserve">Pick-up / Destruction Date </w:t>
      </w:r>
    </w:p>
    <w:p w14:paraId="57A5273C" w14:textId="33A12AC8" w:rsidR="00C4070B" w:rsidRPr="005C19A8" w:rsidRDefault="001920C0" w:rsidP="00C4070B">
      <w:pPr>
        <w:pStyle w:val="NoSpacing"/>
        <w:numPr>
          <w:ilvl w:val="2"/>
          <w:numId w:val="15"/>
        </w:numPr>
        <w:rPr>
          <w:rFonts w:ascii="Times New Roman" w:hAnsi="Times New Roman" w:cs="Times New Roman"/>
        </w:rPr>
      </w:pPr>
      <w:r w:rsidRPr="005C19A8">
        <w:rPr>
          <w:rFonts w:ascii="Times New Roman" w:hAnsi="Times New Roman" w:cs="Times New Roman"/>
        </w:rPr>
        <w:t xml:space="preserve">Shred weight </w:t>
      </w:r>
    </w:p>
    <w:p w14:paraId="48F310AC" w14:textId="210FF0C6" w:rsidR="001920C0" w:rsidRPr="005C19A8" w:rsidRDefault="001920C0" w:rsidP="00C4070B">
      <w:pPr>
        <w:pStyle w:val="NoSpacing"/>
        <w:numPr>
          <w:ilvl w:val="2"/>
          <w:numId w:val="15"/>
        </w:numPr>
        <w:rPr>
          <w:rFonts w:ascii="Times New Roman" w:hAnsi="Times New Roman" w:cs="Times New Roman"/>
        </w:rPr>
      </w:pPr>
      <w:r w:rsidRPr="005C19A8">
        <w:rPr>
          <w:rFonts w:ascii="Times New Roman" w:hAnsi="Times New Roman" w:cs="Times New Roman"/>
        </w:rPr>
        <w:t xml:space="preserve">Cost </w:t>
      </w:r>
    </w:p>
    <w:p w14:paraId="7B9499BE" w14:textId="435ACCBB" w:rsidR="001920C0" w:rsidRPr="005C19A8" w:rsidRDefault="001920C0" w:rsidP="00C4070B">
      <w:pPr>
        <w:pStyle w:val="NoSpacing"/>
        <w:numPr>
          <w:ilvl w:val="2"/>
          <w:numId w:val="15"/>
        </w:numPr>
        <w:rPr>
          <w:rFonts w:ascii="Times New Roman" w:hAnsi="Times New Roman" w:cs="Times New Roman"/>
        </w:rPr>
      </w:pPr>
      <w:r w:rsidRPr="005C19A8">
        <w:rPr>
          <w:rFonts w:ascii="Times New Roman" w:hAnsi="Times New Roman" w:cs="Times New Roman"/>
        </w:rPr>
        <w:t xml:space="preserve">Number of cancellations / re-schedules </w:t>
      </w:r>
    </w:p>
    <w:p w14:paraId="75DF17D6" w14:textId="77777777" w:rsidR="00C4070B" w:rsidRPr="005C19A8" w:rsidRDefault="00C4070B" w:rsidP="00C4070B">
      <w:pPr>
        <w:pStyle w:val="NoSpacing"/>
        <w:ind w:left="2880"/>
        <w:rPr>
          <w:rFonts w:ascii="Times New Roman" w:hAnsi="Times New Roman" w:cs="Times New Roman"/>
        </w:rPr>
      </w:pPr>
    </w:p>
    <w:p w14:paraId="0AA2744B" w14:textId="33FB97A9" w:rsidR="00C4070B" w:rsidRPr="005C19A8" w:rsidRDefault="00694209" w:rsidP="00C4070B">
      <w:pPr>
        <w:pStyle w:val="NoSpacing"/>
        <w:ind w:firstLine="720"/>
        <w:rPr>
          <w:rFonts w:ascii="Times New Roman" w:hAnsi="Times New Roman" w:cs="Times New Roman"/>
          <w:u w:val="single"/>
        </w:rPr>
      </w:pPr>
      <w:r w:rsidRPr="005C19A8">
        <w:rPr>
          <w:rFonts w:ascii="Times New Roman" w:hAnsi="Times New Roman" w:cs="Times New Roman"/>
          <w:u w:val="single"/>
        </w:rPr>
        <w:t xml:space="preserve">2. </w:t>
      </w:r>
      <w:r w:rsidR="00C4070B" w:rsidRPr="005C19A8">
        <w:rPr>
          <w:rFonts w:ascii="Times New Roman" w:hAnsi="Times New Roman" w:cs="Times New Roman"/>
          <w:u w:val="single"/>
        </w:rPr>
        <w:t>Quarterly Business Reviews (QBR)</w:t>
      </w:r>
    </w:p>
    <w:p w14:paraId="155404FD" w14:textId="39C132BB" w:rsidR="00C4070B" w:rsidRPr="005C19A8" w:rsidRDefault="000106A4" w:rsidP="00C4070B">
      <w:pPr>
        <w:pStyle w:val="NoSpacing"/>
        <w:ind w:left="720"/>
        <w:rPr>
          <w:rFonts w:ascii="Times New Roman" w:hAnsi="Times New Roman" w:cs="Times New Roman"/>
        </w:rPr>
      </w:pPr>
      <w:r>
        <w:rPr>
          <w:rFonts w:ascii="Times New Roman" w:hAnsi="Times New Roman" w:cs="Times New Roman"/>
        </w:rPr>
        <w:t>T</w:t>
      </w:r>
      <w:r w:rsidR="00C4070B" w:rsidRPr="005C19A8">
        <w:rPr>
          <w:rFonts w:ascii="Times New Roman" w:hAnsi="Times New Roman" w:cs="Times New Roman"/>
        </w:rPr>
        <w:t>he State and the Contractor shall agree upon the reporting model during the first 60 days of contract implementation.  The State may request that the Contractor include, but is not limited to, Service Level Agreements, Key Performance Indicator (KPI), Performance Metrics, Transaction Usage, Product Substitutions, Pricing Audit Report, K-12 usage, additional reporting field</w:t>
      </w:r>
      <w:r w:rsidR="00642208">
        <w:rPr>
          <w:rFonts w:ascii="Times New Roman" w:hAnsi="Times New Roman" w:cs="Times New Roman"/>
        </w:rPr>
        <w:t>s</w:t>
      </w:r>
      <w:r w:rsidR="00C4070B" w:rsidRPr="005C19A8">
        <w:rPr>
          <w:rFonts w:ascii="Times New Roman" w:hAnsi="Times New Roman" w:cs="Times New Roman"/>
        </w:rPr>
        <w:t xml:space="preserve"> over the life of the Contract.  The Contractor shall be responsible for presenting the agreed upon reporting model to the State at the Quarterly Business Review (QBR), as well as, anytime upon the State’s request.  The Contractor shall work with the State Contract Manager to develop a Savings Model that reflects the actual savings over the life of the Contract.  The Contractor shall report on the Savings Model at each QBR and shall provide updates upon request.</w:t>
      </w:r>
    </w:p>
    <w:p w14:paraId="53502A09" w14:textId="77777777"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 xml:space="preserve"> </w:t>
      </w:r>
    </w:p>
    <w:p w14:paraId="45698A17" w14:textId="77777777" w:rsidR="00C4070B" w:rsidRPr="005C19A8" w:rsidRDefault="00C4070B" w:rsidP="00C4070B">
      <w:pPr>
        <w:pStyle w:val="NoSpacing"/>
        <w:ind w:left="720"/>
        <w:rPr>
          <w:rFonts w:ascii="Times New Roman" w:hAnsi="Times New Roman" w:cs="Times New Roman"/>
        </w:rPr>
      </w:pPr>
    </w:p>
    <w:p w14:paraId="7CE360A1" w14:textId="77777777" w:rsidR="00C4070B" w:rsidRPr="005C19A8" w:rsidRDefault="00C4070B" w:rsidP="00C4070B">
      <w:pPr>
        <w:pStyle w:val="NoSpacing"/>
        <w:ind w:left="720"/>
        <w:rPr>
          <w:rFonts w:ascii="Times New Roman" w:hAnsi="Times New Roman" w:cs="Times New Roman"/>
          <w:u w:val="single"/>
        </w:rPr>
      </w:pPr>
      <w:r w:rsidRPr="005C19A8">
        <w:rPr>
          <w:rFonts w:ascii="Times New Roman" w:hAnsi="Times New Roman" w:cs="Times New Roman"/>
          <w:u w:val="single"/>
        </w:rPr>
        <w:t>Additional Reports</w:t>
      </w:r>
    </w:p>
    <w:p w14:paraId="39FEFD3F" w14:textId="77777777" w:rsidR="00C4070B" w:rsidRPr="005C19A8" w:rsidRDefault="00C4070B" w:rsidP="00C4070B">
      <w:pPr>
        <w:pStyle w:val="NoSpacing"/>
        <w:ind w:left="720"/>
        <w:rPr>
          <w:rFonts w:ascii="Times New Roman" w:hAnsi="Times New Roman" w:cs="Times New Roman"/>
        </w:rPr>
      </w:pPr>
      <w:r w:rsidRPr="005C19A8">
        <w:rPr>
          <w:rFonts w:ascii="Times New Roman" w:hAnsi="Times New Roman" w:cs="Times New Roman"/>
        </w:rPr>
        <w:t xml:space="preserve">The Contractor shall provide the State and Ordering Agencies monthly, quarterly, ad-hoc reporting, and report customization at no cost for the duration of the Contract. The standard </w:t>
      </w:r>
      <w:r w:rsidRPr="005C19A8">
        <w:rPr>
          <w:rFonts w:ascii="Times New Roman" w:hAnsi="Times New Roman" w:cs="Times New Roman"/>
        </w:rPr>
        <w:lastRenderedPageBreak/>
        <w:t xml:space="preserve">reporting listed below shall be available to the State or Ordering Agency within 2 business days of the request unless the parties agree to a longer response period. Ad-hoc and customized reporting shall be provided within 5 business days. </w:t>
      </w:r>
    </w:p>
    <w:p w14:paraId="06461E00" w14:textId="77777777" w:rsidR="00C4070B" w:rsidRPr="005C19A8" w:rsidRDefault="00C4070B" w:rsidP="00C4070B">
      <w:pPr>
        <w:pStyle w:val="NoSpacing"/>
        <w:ind w:left="720"/>
        <w:rPr>
          <w:rFonts w:ascii="Times New Roman" w:hAnsi="Times New Roman" w:cs="Times New Roman"/>
        </w:rPr>
      </w:pPr>
      <w:r w:rsidRPr="005C19A8">
        <w:rPr>
          <w:rFonts w:ascii="Times New Roman" w:hAnsi="Times New Roman" w:cs="Times New Roman"/>
        </w:rPr>
        <w:t xml:space="preserve">  </w:t>
      </w:r>
    </w:p>
    <w:p w14:paraId="4AF99DBF" w14:textId="77777777" w:rsidR="00C4070B" w:rsidRPr="005C19A8" w:rsidRDefault="00C4070B" w:rsidP="00C4070B">
      <w:pPr>
        <w:pStyle w:val="NoSpacing"/>
        <w:numPr>
          <w:ilvl w:val="0"/>
          <w:numId w:val="28"/>
        </w:numPr>
        <w:ind w:left="1440"/>
        <w:rPr>
          <w:rFonts w:ascii="Times New Roman" w:hAnsi="Times New Roman" w:cs="Times New Roman"/>
          <w:u w:val="single"/>
        </w:rPr>
      </w:pPr>
      <w:r w:rsidRPr="005C19A8">
        <w:rPr>
          <w:rFonts w:ascii="Times New Roman" w:hAnsi="Times New Roman" w:cs="Times New Roman"/>
          <w:u w:val="single"/>
        </w:rPr>
        <w:t>Savings Model</w:t>
      </w:r>
    </w:p>
    <w:p w14:paraId="6525879E" w14:textId="77777777"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 xml:space="preserve">The Contractor shall work with the State Contract Manager to develop a mutually agreed upon Savings Model, within ninety (90) days of final State signature, which reflects the actual savings over the life of this Contract. The Contractor shall report on the Savings Model at each QBR and shall provide updates upon request. </w:t>
      </w:r>
    </w:p>
    <w:p w14:paraId="6BD0B36E" w14:textId="77777777" w:rsidR="00C4070B" w:rsidRPr="005C19A8" w:rsidRDefault="00C4070B" w:rsidP="00C4070B">
      <w:pPr>
        <w:pStyle w:val="NoSpacing"/>
        <w:ind w:left="1440"/>
        <w:rPr>
          <w:rFonts w:ascii="Times New Roman" w:hAnsi="Times New Roman" w:cs="Times New Roman"/>
        </w:rPr>
      </w:pPr>
    </w:p>
    <w:p w14:paraId="4080668A" w14:textId="77777777" w:rsidR="00C4070B" w:rsidRPr="005C19A8" w:rsidRDefault="00C4070B" w:rsidP="00C4070B">
      <w:pPr>
        <w:pStyle w:val="NoSpacing"/>
        <w:numPr>
          <w:ilvl w:val="0"/>
          <w:numId w:val="28"/>
        </w:numPr>
        <w:ind w:left="1440"/>
        <w:rPr>
          <w:rFonts w:ascii="Times New Roman" w:hAnsi="Times New Roman" w:cs="Times New Roman"/>
        </w:rPr>
      </w:pPr>
      <w:r w:rsidRPr="005C19A8">
        <w:rPr>
          <w:rFonts w:ascii="Times New Roman" w:hAnsi="Times New Roman" w:cs="Times New Roman"/>
          <w:u w:val="single"/>
        </w:rPr>
        <w:t>Usage Reports</w:t>
      </w:r>
    </w:p>
    <w:p w14:paraId="18EAA569" w14:textId="77777777"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The Contractor shall track all system and usage data to report at each QBR. The Contractor shall provide updates upon request.</w:t>
      </w:r>
    </w:p>
    <w:p w14:paraId="7CD8687C" w14:textId="77777777" w:rsidR="00C4070B" w:rsidRPr="005C19A8" w:rsidRDefault="00C4070B" w:rsidP="00C4070B">
      <w:pPr>
        <w:pStyle w:val="NoSpacing"/>
        <w:ind w:left="1440"/>
        <w:rPr>
          <w:rFonts w:ascii="Times New Roman" w:hAnsi="Times New Roman" w:cs="Times New Roman"/>
          <w:highlight w:val="yellow"/>
        </w:rPr>
      </w:pPr>
    </w:p>
    <w:p w14:paraId="152D57DB" w14:textId="77777777" w:rsidR="00C4070B" w:rsidRPr="005C19A8" w:rsidRDefault="00C4070B" w:rsidP="00C4070B">
      <w:pPr>
        <w:pStyle w:val="NoSpacing"/>
        <w:numPr>
          <w:ilvl w:val="0"/>
          <w:numId w:val="28"/>
        </w:numPr>
        <w:ind w:left="1440"/>
        <w:rPr>
          <w:rFonts w:ascii="Times New Roman" w:hAnsi="Times New Roman" w:cs="Times New Roman"/>
          <w:u w:val="single"/>
        </w:rPr>
      </w:pPr>
      <w:r w:rsidRPr="005C19A8">
        <w:rPr>
          <w:rFonts w:ascii="Times New Roman" w:hAnsi="Times New Roman" w:cs="Times New Roman"/>
          <w:u w:val="single"/>
        </w:rPr>
        <w:t>Pricing Audit Report</w:t>
      </w:r>
    </w:p>
    <w:p w14:paraId="07903B50" w14:textId="791A9D21"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 xml:space="preserve">The Contractor shall work with the State Contract Manager to develop a mutually agreed upon pricing audit report that reflects the number of transactions during a </w:t>
      </w:r>
      <w:r w:rsidR="001C32B7" w:rsidRPr="005C19A8">
        <w:rPr>
          <w:rFonts w:ascii="Times New Roman" w:hAnsi="Times New Roman" w:cs="Times New Roman"/>
        </w:rPr>
        <w:t>3-month</w:t>
      </w:r>
      <w:r w:rsidRPr="005C19A8">
        <w:rPr>
          <w:rFonts w:ascii="Times New Roman" w:hAnsi="Times New Roman" w:cs="Times New Roman"/>
        </w:rPr>
        <w:t xml:space="preserve"> period, item price in the catalog at the time of purchase, and the price the Ordering Agency paid to show the difference. The Contractor shall provide this report at each QBR and shall provide updates upon request.</w:t>
      </w:r>
    </w:p>
    <w:p w14:paraId="43401BDE" w14:textId="77777777" w:rsidR="00C4070B" w:rsidRPr="005C19A8" w:rsidRDefault="00C4070B" w:rsidP="00C4070B">
      <w:pPr>
        <w:pStyle w:val="NoSpacing"/>
        <w:ind w:left="1440"/>
        <w:rPr>
          <w:rFonts w:ascii="Times New Roman" w:hAnsi="Times New Roman" w:cs="Times New Roman"/>
          <w:u w:val="single"/>
        </w:rPr>
      </w:pPr>
    </w:p>
    <w:p w14:paraId="0D79E925" w14:textId="77777777" w:rsidR="00C4070B" w:rsidRPr="005C19A8" w:rsidRDefault="00C4070B" w:rsidP="00C4070B">
      <w:pPr>
        <w:pStyle w:val="NoSpacing"/>
        <w:numPr>
          <w:ilvl w:val="0"/>
          <w:numId w:val="28"/>
        </w:numPr>
        <w:ind w:left="1440"/>
        <w:rPr>
          <w:rFonts w:ascii="Times New Roman" w:hAnsi="Times New Roman" w:cs="Times New Roman"/>
          <w:u w:val="single"/>
        </w:rPr>
      </w:pPr>
      <w:r w:rsidRPr="005C19A8">
        <w:rPr>
          <w:rFonts w:ascii="Times New Roman" w:hAnsi="Times New Roman" w:cs="Times New Roman"/>
          <w:u w:val="single"/>
        </w:rPr>
        <w:t>MWBE Subcontractor Compliance</w:t>
      </w:r>
    </w:p>
    <w:p w14:paraId="18F1ED96" w14:textId="14D228EC"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 xml:space="preserve">The Contractor shall enter, on a monthly basis, payments into the Minority and Women’s Business Division online audit tool, to each Minority and Women’s Business subcontractor committed to in this Contract.  </w:t>
      </w:r>
    </w:p>
    <w:p w14:paraId="14344F5D" w14:textId="77777777" w:rsidR="00C4070B" w:rsidRPr="005C19A8" w:rsidRDefault="00C4070B" w:rsidP="00C4070B">
      <w:pPr>
        <w:pStyle w:val="NoSpacing"/>
        <w:rPr>
          <w:rFonts w:ascii="Times New Roman" w:hAnsi="Times New Roman" w:cs="Times New Roman"/>
          <w:highlight w:val="yellow"/>
        </w:rPr>
      </w:pPr>
    </w:p>
    <w:p w14:paraId="35D55B48" w14:textId="77777777" w:rsidR="00C4070B" w:rsidRPr="005C19A8" w:rsidRDefault="00C4070B" w:rsidP="00C4070B">
      <w:pPr>
        <w:pStyle w:val="NoSpacing"/>
        <w:numPr>
          <w:ilvl w:val="0"/>
          <w:numId w:val="28"/>
        </w:numPr>
        <w:ind w:left="1440"/>
        <w:rPr>
          <w:rFonts w:ascii="Times New Roman" w:hAnsi="Times New Roman" w:cs="Times New Roman"/>
          <w:u w:val="single"/>
        </w:rPr>
      </w:pPr>
      <w:r w:rsidRPr="005C19A8">
        <w:rPr>
          <w:rFonts w:ascii="Times New Roman" w:hAnsi="Times New Roman" w:cs="Times New Roman"/>
          <w:u w:val="single"/>
        </w:rPr>
        <w:t>Greening the Government</w:t>
      </w:r>
    </w:p>
    <w:p w14:paraId="551BB159" w14:textId="77777777"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The Contractor shall track and report quarterly the State’s environmental purchases, provide a list of all products with post-consumer recycled content, the average post-consumer content by weight across all of the State’s purchases and the environmental benefits of recycled content purchases.</w:t>
      </w:r>
    </w:p>
    <w:p w14:paraId="226F7528" w14:textId="77777777" w:rsidR="00C4070B" w:rsidRPr="005C19A8" w:rsidRDefault="00C4070B" w:rsidP="00C4070B">
      <w:pPr>
        <w:pStyle w:val="NoSpacing"/>
        <w:ind w:left="1440"/>
        <w:rPr>
          <w:rFonts w:ascii="Times New Roman" w:hAnsi="Times New Roman" w:cs="Times New Roman"/>
        </w:rPr>
      </w:pPr>
    </w:p>
    <w:p w14:paraId="28EE407F" w14:textId="77777777" w:rsidR="00C4070B" w:rsidRPr="005C19A8" w:rsidRDefault="00C4070B" w:rsidP="00C4070B">
      <w:pPr>
        <w:pStyle w:val="NoSpacing"/>
        <w:numPr>
          <w:ilvl w:val="0"/>
          <w:numId w:val="28"/>
        </w:numPr>
        <w:ind w:left="1440"/>
        <w:rPr>
          <w:rFonts w:ascii="Times New Roman" w:hAnsi="Times New Roman" w:cs="Times New Roman"/>
          <w:u w:val="single"/>
        </w:rPr>
      </w:pPr>
      <w:r w:rsidRPr="005C19A8">
        <w:rPr>
          <w:rFonts w:ascii="Times New Roman" w:hAnsi="Times New Roman" w:cs="Times New Roman"/>
          <w:u w:val="single"/>
        </w:rPr>
        <w:t>Indiana Economic Impact (IEI)</w:t>
      </w:r>
    </w:p>
    <w:p w14:paraId="572D0E1E" w14:textId="77777777" w:rsidR="00C4070B" w:rsidRPr="005C19A8" w:rsidRDefault="00C4070B" w:rsidP="00C4070B">
      <w:pPr>
        <w:pStyle w:val="NoSpacing"/>
        <w:ind w:left="1440"/>
        <w:rPr>
          <w:rFonts w:ascii="Times New Roman" w:hAnsi="Times New Roman" w:cs="Times New Roman"/>
        </w:rPr>
      </w:pPr>
      <w:r w:rsidRPr="005C19A8">
        <w:rPr>
          <w:rFonts w:ascii="Times New Roman" w:hAnsi="Times New Roman" w:cs="Times New Roman"/>
        </w:rPr>
        <w:t xml:space="preserve">The Contractor shall track and report on a quarterly basis actual full time equivalent (FTE) employees that are Indiana residents specifically working on this Contract. The Contractor shall be held to the commitment specified at time of award, as detailed on the Indiana Economic Impact form in the RFP documents.  FTE’s that shall be included in this report are employees working on this Contract ONLY. Employees working on this Contract, but not full time, shall be counted as a fraction or percent of one (1) employee. The Contractor shall work with the State to develop and provide the method of tracking IEI and detailed job descriptions within 90 days of final State signature.   </w:t>
      </w:r>
    </w:p>
    <w:p w14:paraId="5EBB62C9" w14:textId="77777777" w:rsidR="00C4070B" w:rsidRPr="005C19A8" w:rsidRDefault="00C4070B" w:rsidP="00C4070B">
      <w:pPr>
        <w:pStyle w:val="NoSpacing"/>
        <w:ind w:left="1080"/>
        <w:rPr>
          <w:rFonts w:ascii="Times New Roman" w:hAnsi="Times New Roman" w:cs="Times New Roman"/>
          <w:b/>
        </w:rPr>
      </w:pPr>
    </w:p>
    <w:p w14:paraId="7D01E83C" w14:textId="68270AF7" w:rsidR="006F1680" w:rsidRPr="005C19A8" w:rsidRDefault="006F1680" w:rsidP="006F1680">
      <w:pPr>
        <w:pStyle w:val="NoSpacing"/>
        <w:numPr>
          <w:ilvl w:val="0"/>
          <w:numId w:val="15"/>
        </w:numPr>
        <w:rPr>
          <w:rFonts w:ascii="Times New Roman" w:hAnsi="Times New Roman" w:cs="Times New Roman"/>
          <w:b/>
        </w:rPr>
      </w:pPr>
      <w:r w:rsidRPr="005C19A8">
        <w:rPr>
          <w:rFonts w:ascii="Times New Roman" w:hAnsi="Times New Roman" w:cs="Times New Roman"/>
          <w:b/>
        </w:rPr>
        <w:t>Performance Management</w:t>
      </w:r>
    </w:p>
    <w:p w14:paraId="74B77772" w14:textId="77777777" w:rsidR="001004C3" w:rsidRPr="005C19A8" w:rsidRDefault="001004C3" w:rsidP="00EF5A47">
      <w:pPr>
        <w:pStyle w:val="NoSpacing"/>
        <w:ind w:left="1080"/>
        <w:rPr>
          <w:rFonts w:ascii="Times New Roman" w:hAnsi="Times New Roman" w:cs="Times New Roman"/>
        </w:rPr>
      </w:pPr>
      <w:r w:rsidRPr="005C19A8">
        <w:rPr>
          <w:rFonts w:ascii="Times New Roman" w:hAnsi="Times New Roman" w:cs="Times New Roman"/>
        </w:rPr>
        <w:t>Throughout the life of the contract, the State will evaluate the Contractor based on the following criteria; but not limited to:</w:t>
      </w:r>
    </w:p>
    <w:p w14:paraId="3D6E4AEC"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Report Turnaround</w:t>
      </w:r>
    </w:p>
    <w:p w14:paraId="4B3D18F9"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Problem Resolution Time</w:t>
      </w:r>
    </w:p>
    <w:p w14:paraId="01F3EF1D"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Consistent and Reliable Service</w:t>
      </w:r>
    </w:p>
    <w:p w14:paraId="0628D92C"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Responsiveness</w:t>
      </w:r>
    </w:p>
    <w:p w14:paraId="682011D9"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Professionalism</w:t>
      </w:r>
    </w:p>
    <w:p w14:paraId="3159B0C1"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Timeliness of Service</w:t>
      </w:r>
    </w:p>
    <w:p w14:paraId="58DE9B20"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lastRenderedPageBreak/>
        <w:t>Invoice Accuracy</w:t>
      </w:r>
    </w:p>
    <w:p w14:paraId="6EF2119C"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Invoice Correction Turnaround</w:t>
      </w:r>
    </w:p>
    <w:p w14:paraId="579A7898"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Overall Employee Customer Support Satisfaction</w:t>
      </w:r>
    </w:p>
    <w:p w14:paraId="5C1140D9" w14:textId="77777777" w:rsidR="001004C3" w:rsidRPr="005C19A8" w:rsidRDefault="001004C3" w:rsidP="001004C3">
      <w:pPr>
        <w:pStyle w:val="NoSpacing"/>
        <w:ind w:left="2160"/>
        <w:rPr>
          <w:rFonts w:ascii="Times New Roman" w:hAnsi="Times New Roman" w:cs="Times New Roman"/>
        </w:rPr>
      </w:pPr>
    </w:p>
    <w:p w14:paraId="1CF1B8AC" w14:textId="77777777" w:rsidR="001004C3" w:rsidRPr="005C19A8" w:rsidRDefault="001004C3" w:rsidP="00EF5A47">
      <w:pPr>
        <w:pStyle w:val="NoSpacing"/>
        <w:ind w:left="1080"/>
        <w:rPr>
          <w:rFonts w:ascii="Times New Roman" w:hAnsi="Times New Roman" w:cs="Times New Roman"/>
        </w:rPr>
      </w:pPr>
      <w:r w:rsidRPr="005C19A8">
        <w:rPr>
          <w:rFonts w:ascii="Times New Roman" w:hAnsi="Times New Roman" w:cs="Times New Roman"/>
        </w:rPr>
        <w:t>Each participating facility will work with the Contractor to identify a mutually acceptable performance review schedule, to include any or all of the criteria stated above, as well as any facility specific key performance indicators (KPIs). The IDOA Contract Manager should be apprised of all review schedules and provided with copies of all performance results.</w:t>
      </w:r>
    </w:p>
    <w:p w14:paraId="00467149" w14:textId="77777777" w:rsidR="001004C3" w:rsidRPr="005C19A8" w:rsidRDefault="001004C3" w:rsidP="001004C3">
      <w:pPr>
        <w:pStyle w:val="NoSpacing"/>
        <w:ind w:left="1440"/>
        <w:rPr>
          <w:rFonts w:ascii="Times New Roman" w:hAnsi="Times New Roman" w:cs="Times New Roman"/>
        </w:rPr>
      </w:pPr>
    </w:p>
    <w:p w14:paraId="2974A5FC" w14:textId="77777777" w:rsidR="001004C3" w:rsidRPr="005C19A8" w:rsidRDefault="001004C3" w:rsidP="00EF5A47">
      <w:pPr>
        <w:pStyle w:val="NoSpacing"/>
        <w:ind w:left="1080"/>
        <w:rPr>
          <w:rFonts w:ascii="Times New Roman" w:hAnsi="Times New Roman" w:cs="Times New Roman"/>
        </w:rPr>
      </w:pPr>
      <w:r w:rsidRPr="005C19A8">
        <w:rPr>
          <w:rFonts w:ascii="Times New Roman" w:hAnsi="Times New Roman" w:cs="Times New Roman"/>
        </w:rPr>
        <w:t>Issue Escalation Process: Participating facilities, IDOA representatives, and Contractor Account Manager shall follow the escalation process outlined for all disputes related to the provisions of or performance of work under a SOW. The Issue Escalation Process is:</w:t>
      </w:r>
    </w:p>
    <w:p w14:paraId="7B106B51"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Step 1 – The Site Designee should be notified by Contractor supervisory staff within 24 hours of an issue or dispute (or vice versa). These parties should negotiate in good faith a resolution within 5 business days from the date of notification. Documentation of the issue and resolution should be submitted to IDOA by the notifying party within 2 business days of the final resolution date. If a resolution cannot be met within the allotted 5 days from notification, parties should proceed to Step 2.</w:t>
      </w:r>
    </w:p>
    <w:p w14:paraId="3FF2088C" w14:textId="77777777" w:rsidR="001004C3" w:rsidRPr="005C19A8" w:rsidRDefault="001004C3" w:rsidP="001004C3">
      <w:pPr>
        <w:pStyle w:val="NoSpacing"/>
        <w:numPr>
          <w:ilvl w:val="1"/>
          <w:numId w:val="15"/>
        </w:numPr>
        <w:rPr>
          <w:rFonts w:ascii="Times New Roman" w:hAnsi="Times New Roman" w:cs="Times New Roman"/>
        </w:rPr>
      </w:pPr>
      <w:r w:rsidRPr="005C19A8">
        <w:rPr>
          <w:rFonts w:ascii="Times New Roman" w:hAnsi="Times New Roman" w:cs="Times New Roman"/>
        </w:rPr>
        <w:t>Step 2 – The Site Designee or Contractor shall escalate the issue via written communication to the IDOA Contract Manager within 48 hours of unsuccessful negotiations in Step 1. The IDOA Contract Manager, Site Designee, and Contractor Account Manager will meet and engage in good faith negotiations to resolve the dispute.</w:t>
      </w:r>
    </w:p>
    <w:p w14:paraId="3CDC911A" w14:textId="77777777" w:rsidR="001004C3" w:rsidRPr="005C19A8" w:rsidRDefault="001004C3" w:rsidP="001004C3">
      <w:pPr>
        <w:pStyle w:val="NoSpacing"/>
        <w:ind w:left="1080"/>
        <w:rPr>
          <w:rFonts w:ascii="Times New Roman" w:hAnsi="Times New Roman" w:cs="Times New Roman"/>
          <w:b/>
        </w:rPr>
      </w:pPr>
    </w:p>
    <w:p w14:paraId="28726A52" w14:textId="47A3E69A" w:rsidR="006F1680" w:rsidRPr="005C19A8" w:rsidRDefault="006F1680" w:rsidP="006F1680">
      <w:pPr>
        <w:pStyle w:val="NoSpacing"/>
        <w:numPr>
          <w:ilvl w:val="0"/>
          <w:numId w:val="15"/>
        </w:numPr>
        <w:rPr>
          <w:rFonts w:ascii="Times New Roman" w:hAnsi="Times New Roman" w:cs="Times New Roman"/>
          <w:b/>
        </w:rPr>
      </w:pPr>
      <w:r w:rsidRPr="005C19A8">
        <w:rPr>
          <w:rFonts w:ascii="Times New Roman" w:hAnsi="Times New Roman" w:cs="Times New Roman"/>
          <w:b/>
        </w:rPr>
        <w:t xml:space="preserve">Miscellaneous Commitments </w:t>
      </w:r>
    </w:p>
    <w:p w14:paraId="28FD2782" w14:textId="77777777" w:rsidR="001004C3" w:rsidRPr="005C19A8" w:rsidRDefault="001004C3" w:rsidP="001004C3">
      <w:pPr>
        <w:numPr>
          <w:ilvl w:val="0"/>
          <w:numId w:val="29"/>
        </w:numPr>
        <w:autoSpaceDE w:val="0"/>
        <w:autoSpaceDN w:val="0"/>
        <w:adjustRightInd w:val="0"/>
        <w:spacing w:after="0" w:line="240" w:lineRule="auto"/>
        <w:ind w:left="1440"/>
        <w:rPr>
          <w:rFonts w:ascii="Times New Roman" w:hAnsi="Times New Roman" w:cs="Times New Roman"/>
          <w:u w:val="single"/>
        </w:rPr>
      </w:pPr>
      <w:r w:rsidRPr="005C19A8">
        <w:rPr>
          <w:rFonts w:ascii="Times New Roman" w:hAnsi="Times New Roman" w:cs="Times New Roman"/>
          <w:u w:val="single"/>
        </w:rPr>
        <w:t>Subcontracting</w:t>
      </w:r>
    </w:p>
    <w:p w14:paraId="6F6B2450" w14:textId="30C94666" w:rsidR="001004C3" w:rsidRPr="005C19A8" w:rsidRDefault="001004C3" w:rsidP="001004C3">
      <w:pPr>
        <w:autoSpaceDE w:val="0"/>
        <w:autoSpaceDN w:val="0"/>
        <w:adjustRightInd w:val="0"/>
        <w:ind w:left="1440"/>
        <w:rPr>
          <w:rFonts w:ascii="Times New Roman" w:hAnsi="Times New Roman" w:cs="Times New Roman"/>
        </w:rPr>
      </w:pPr>
      <w:r w:rsidRPr="005C19A8">
        <w:rPr>
          <w:rFonts w:ascii="Times New Roman" w:hAnsi="Times New Roman" w:cs="Times New Roman"/>
        </w:rPr>
        <w:t>The Contractor shall not assign this Contract or enter into a subcontract for any of the services performed under this Contract without obtaining the prior written approval of the State. If such subcontract agreements are approved by the State, each shall contain all sections of this Contract. The Contractor shall be the Prime Contractor and shall be responsible for all work performed on this Contract.</w:t>
      </w:r>
    </w:p>
    <w:p w14:paraId="7C5CF8AF" w14:textId="77777777" w:rsidR="001004C3" w:rsidRPr="005C19A8" w:rsidRDefault="001004C3" w:rsidP="001004C3">
      <w:pPr>
        <w:pStyle w:val="NoSpacing"/>
        <w:numPr>
          <w:ilvl w:val="0"/>
          <w:numId w:val="29"/>
        </w:numPr>
        <w:ind w:left="1440"/>
        <w:rPr>
          <w:rFonts w:ascii="Times New Roman" w:hAnsi="Times New Roman" w:cs="Times New Roman"/>
          <w:u w:val="single"/>
        </w:rPr>
      </w:pPr>
      <w:r w:rsidRPr="005C19A8">
        <w:rPr>
          <w:rFonts w:ascii="Times New Roman" w:hAnsi="Times New Roman" w:cs="Times New Roman"/>
          <w:u w:val="single"/>
        </w:rPr>
        <w:t>Damages</w:t>
      </w:r>
    </w:p>
    <w:p w14:paraId="15BD59DF" w14:textId="77777777" w:rsidR="001004C3" w:rsidRPr="005C19A8" w:rsidRDefault="001004C3" w:rsidP="001004C3">
      <w:pPr>
        <w:pStyle w:val="NoSpacing"/>
        <w:ind w:left="1440"/>
        <w:rPr>
          <w:rFonts w:ascii="Times New Roman" w:hAnsi="Times New Roman" w:cs="Times New Roman"/>
        </w:rPr>
      </w:pPr>
      <w:r w:rsidRPr="005C19A8">
        <w:rPr>
          <w:rFonts w:ascii="Times New Roman" w:hAnsi="Times New Roman" w:cs="Times New Roman"/>
        </w:rPr>
        <w:t>In the event the Contractor damages an item or the building (including but not limited to floors, thresholds, walls, doors, doorframes, ceiling sprinkler systems, and elevators) the Contractor will be responsible for notifying the Agency within forty-eight (48) hours and for paying the full repair cost for the damage. If the damage cannot be repaired, the Contractor will be responsible for paying the full replacement cost for the item.</w:t>
      </w:r>
    </w:p>
    <w:p w14:paraId="00FB2B95" w14:textId="77777777" w:rsidR="001004C3" w:rsidRPr="005C19A8" w:rsidRDefault="001004C3" w:rsidP="001004C3">
      <w:pPr>
        <w:pStyle w:val="NoSpacing"/>
        <w:rPr>
          <w:rFonts w:ascii="Times New Roman" w:hAnsi="Times New Roman" w:cs="Times New Roman"/>
          <w:highlight w:val="yellow"/>
          <w:u w:val="single"/>
        </w:rPr>
      </w:pPr>
    </w:p>
    <w:p w14:paraId="3EC3A9FA" w14:textId="77777777" w:rsidR="001004C3" w:rsidRPr="005C19A8" w:rsidRDefault="001004C3" w:rsidP="001004C3">
      <w:pPr>
        <w:pStyle w:val="NoSpacing"/>
        <w:numPr>
          <w:ilvl w:val="0"/>
          <w:numId w:val="29"/>
        </w:numPr>
        <w:ind w:left="1440"/>
        <w:rPr>
          <w:rFonts w:ascii="Times New Roman" w:hAnsi="Times New Roman" w:cs="Times New Roman"/>
          <w:u w:val="single"/>
        </w:rPr>
      </w:pPr>
      <w:r w:rsidRPr="005C19A8">
        <w:rPr>
          <w:rFonts w:ascii="Times New Roman" w:hAnsi="Times New Roman" w:cs="Times New Roman"/>
          <w:u w:val="single"/>
        </w:rPr>
        <w:t>Purchasing Card</w:t>
      </w:r>
    </w:p>
    <w:p w14:paraId="67A162D7" w14:textId="0DB88004" w:rsidR="00345536" w:rsidRPr="005C19A8" w:rsidRDefault="001004C3" w:rsidP="00B668B1">
      <w:pPr>
        <w:pStyle w:val="NoSpacing"/>
        <w:ind w:left="1440"/>
        <w:rPr>
          <w:rFonts w:ascii="Times New Roman" w:hAnsi="Times New Roman" w:cs="Times New Roman"/>
        </w:rPr>
      </w:pPr>
      <w:r w:rsidRPr="005C19A8">
        <w:rPr>
          <w:rFonts w:ascii="Times New Roman" w:hAnsi="Times New Roman" w:cs="Times New Roman"/>
        </w:rPr>
        <w:t xml:space="preserve">The Contractor shall accept the State’s Purchasing Card (P-Card) as an optional form of payment, if advised by the State Contract Manager. The Contractor shall accept any credit card-user handling fees associated with the acceptance of the State’s Purchasing Card.  </w:t>
      </w:r>
    </w:p>
    <w:p w14:paraId="701AD697" w14:textId="77777777" w:rsidR="00C06FA2" w:rsidRPr="00C06FA2" w:rsidRDefault="00C06FA2" w:rsidP="00C06FA2">
      <w:pPr>
        <w:pStyle w:val="ListParagraph"/>
        <w:spacing w:after="0" w:line="240" w:lineRule="auto"/>
        <w:ind w:left="0"/>
        <w:rPr>
          <w:rFonts w:ascii="Times New Roman" w:eastAsia="Times New Roman" w:hAnsi="Times New Roman" w:cs="Times New Roman"/>
        </w:rPr>
      </w:pPr>
    </w:p>
    <w:p w14:paraId="6E1082FA" w14:textId="7BB75164" w:rsidR="00CE6A24" w:rsidRPr="00CE6A24" w:rsidRDefault="006E4F58" w:rsidP="00CE6A24">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w:t>
      </w:r>
      <w:r w:rsidR="00CE6A24" w:rsidRPr="00CE6A24">
        <w:rPr>
          <w:rFonts w:ascii="Times New Roman" w:eastAsia="Times New Roman" w:hAnsi="Times New Roman" w:cs="Times New Roman"/>
        </w:rPr>
        <w:t xml:space="preserve">Purchases under this Contract will be made at the discretion of the eligible purchasing entities.  Contractor will be paid at the rates established in Exhibit A, attached hereto, and incorporated herein, for providing and performing </w:t>
      </w:r>
      <w:r w:rsidR="00B460B7">
        <w:rPr>
          <w:rFonts w:ascii="Times New Roman" w:eastAsia="Times New Roman" w:hAnsi="Times New Roman" w:cs="Times New Roman"/>
        </w:rPr>
        <w:t>Document Destruction</w:t>
      </w:r>
      <w:r w:rsidR="00CE6A24" w:rsidRPr="00CE6A24">
        <w:rPr>
          <w:rFonts w:ascii="Times New Roman" w:eastAsia="Times New Roman" w:hAnsi="Times New Roman" w:cs="Times New Roman"/>
        </w:rPr>
        <w:t xml:space="preserve"> Service to eligible purchasing entities, as ordered, under this QPA.  The Contractor agrees that all prices are inclusive of any fees required to provide completion of services to all State locations, unless specifically approved in writing by the State </w:t>
      </w:r>
      <w:r w:rsidR="00CE6A24" w:rsidRPr="00CE6A24">
        <w:rPr>
          <w:rFonts w:ascii="Times New Roman" w:eastAsia="Times New Roman" w:hAnsi="Times New Roman" w:cs="Times New Roman"/>
        </w:rPr>
        <w:lastRenderedPageBreak/>
        <w:t>and listed in Exhibit A. The Contractor understands and agrees that this Contract does not guarantee the Contractor a minimum quantity of orders or remuneration amount.  Payment shall be made to the Contractor by the Ordering/Using entity in accordance with Section 37 - Payments and all other applicable provisions of this Contract.</w:t>
      </w:r>
    </w:p>
    <w:p w14:paraId="0A7D9A53" w14:textId="77777777" w:rsidR="00CE6A24" w:rsidRPr="00CE6A24" w:rsidRDefault="00CE6A24" w:rsidP="00CE6A24">
      <w:pPr>
        <w:spacing w:after="0" w:line="240" w:lineRule="auto"/>
        <w:rPr>
          <w:rFonts w:ascii="Times New Roman" w:eastAsia="Times New Roman" w:hAnsi="Times New Roman" w:cs="Times New Roman"/>
        </w:rPr>
      </w:pPr>
      <w:r w:rsidRPr="00CE6A24">
        <w:rPr>
          <w:rFonts w:ascii="Times New Roman" w:eastAsia="Times New Roman" w:hAnsi="Times New Roman" w:cs="Times New Roman"/>
        </w:rPr>
        <w:tab/>
      </w:r>
    </w:p>
    <w:p w14:paraId="172A11F6" w14:textId="058D7348" w:rsidR="006E4F58" w:rsidRPr="006E4F58" w:rsidRDefault="00CE6A24" w:rsidP="00CE6A24">
      <w:pPr>
        <w:spacing w:after="0" w:line="240" w:lineRule="auto"/>
        <w:rPr>
          <w:rFonts w:ascii="Times New Roman" w:eastAsia="Times New Roman" w:hAnsi="Times New Roman" w:cs="Times New Roman"/>
        </w:rPr>
      </w:pPr>
      <w:r w:rsidRPr="00CE6A24">
        <w:rPr>
          <w:rFonts w:ascii="Times New Roman" w:eastAsia="Times New Roman" w:hAnsi="Times New Roman" w:cs="Times New Roman"/>
        </w:rPr>
        <w:t>This Contract’s total remuneration amount is based on the number and quantity of transactions as provided on Exhibit C.  Therefore, this Contract does not identify a total remuneration amount.</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4718D29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w:t>
      </w:r>
      <w:r w:rsidR="00607119">
        <w:rPr>
          <w:rFonts w:ascii="Times New Roman" w:eastAsia="Times New Roman" w:hAnsi="Times New Roman" w:cs="Times New Roman"/>
        </w:rPr>
        <w:t xml:space="preserve"> two (2) </w:t>
      </w:r>
      <w:r w:rsidR="009D3A86">
        <w:rPr>
          <w:rFonts w:ascii="Times New Roman" w:eastAsia="Times New Roman" w:hAnsi="Times New Roman" w:cs="Times New Roman"/>
        </w:rPr>
        <w:t>years plus up to two (2) one-year renewals</w:t>
      </w:r>
      <w:r w:rsidRPr="006E4F58">
        <w:rPr>
          <w:rFonts w:ascii="Times New Roman" w:eastAsia="Times New Roman" w:hAnsi="Times New Roman" w:cs="Times New Roman"/>
        </w:rPr>
        <w:t>. It shall commence on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1B12ECA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r w:rsidR="00FB161E" w:rsidRPr="006E4F58">
        <w:rPr>
          <w:rFonts w:ascii="Times New Roman" w:eastAsia="Times New Roman" w:hAnsi="Times New Roman" w:cs="Times New Roman"/>
        </w:rPr>
        <w:t>affixed and</w:t>
      </w:r>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1A7E13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4146F"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9"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6AB7108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r w:rsidR="00D4146F" w:rsidRPr="006E4F58">
        <w:rPr>
          <w:rFonts w:ascii="Times New Roman" w:eastAsia="Times New Roman" w:hAnsi="Times New Roman" w:cs="Times New Roman"/>
        </w:rPr>
        <w:t>regulatory,</w:t>
      </w:r>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w:t>
      </w:r>
      <w:r w:rsidRPr="006E4F58">
        <w:rPr>
          <w:rFonts w:ascii="Times New Roman" w:eastAsia="Times New Roman" w:hAnsi="Times New Roman" w:cs="Times New Roman"/>
        </w:rPr>
        <w:lastRenderedPageBreak/>
        <w:t xml:space="preserve">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0FC1DA14"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r w:rsidR="00D4146F" w:rsidRPr="006E4F58">
        <w:rPr>
          <w:rFonts w:ascii="Times New Roman" w:eastAsia="Times New Roman" w:hAnsi="Times New Roman" w:cs="Times New Roman"/>
          <w:bCs/>
        </w:rPr>
        <w:t>of</w:t>
      </w:r>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5" w:name="IC24-5-12"/>
      <w:r w:rsidRPr="006E4F58">
        <w:rPr>
          <w:rFonts w:ascii="Times New Roman" w:eastAsia="Times New Roman" w:hAnsi="Times New Roman" w:cs="Times New Roman"/>
        </w:rPr>
        <w:t>Telephone Solicitations</w:t>
      </w:r>
      <w:bookmarkEnd w:id="5"/>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6" w:name="IC24-5-14"/>
      <w:r w:rsidRPr="006E4F58">
        <w:rPr>
          <w:rFonts w:ascii="Times New Roman" w:eastAsia="Times New Roman" w:hAnsi="Times New Roman" w:cs="Times New Roman"/>
        </w:rPr>
        <w:t>Regulation of Automatic Dialing Machines</w:t>
      </w:r>
      <w:bookmarkEnd w:id="6"/>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1BE9C71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r w:rsidR="00D4146F" w:rsidRPr="006E4F58">
        <w:rPr>
          <w:rFonts w:ascii="Times New Roman" w:eastAsia="Times New Roman" w:hAnsi="Times New Roman" w:cs="Times New Roman"/>
        </w:rPr>
        <w:t>rules,</w:t>
      </w:r>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r w:rsidR="00D4146F" w:rsidRPr="006E4F58">
        <w:rPr>
          <w:rFonts w:ascii="Times New Roman" w:eastAsia="Times New Roman" w:hAnsi="Times New Roman" w:cs="Times New Roman"/>
        </w:rPr>
        <w:t>state,</w:t>
      </w:r>
      <w:r w:rsidRPr="006E4F58">
        <w:rPr>
          <w:rFonts w:ascii="Times New Roman" w:eastAsia="Times New Roman" w:hAnsi="Times New Roman" w:cs="Times New Roman"/>
        </w:rPr>
        <w:t xml:space="preserve"> or local statute, ordinance, </w:t>
      </w:r>
      <w:proofErr w:type="gramStart"/>
      <w:r w:rsidRPr="006E4F58">
        <w:rPr>
          <w:rFonts w:ascii="Times New Roman" w:eastAsia="Times New Roman" w:hAnsi="Times New Roman" w:cs="Times New Roman"/>
        </w:rPr>
        <w:t>rule</w:t>
      </w:r>
      <w:proofErr w:type="gramEnd"/>
      <w:r w:rsidRPr="006E4F58">
        <w:rPr>
          <w:rFonts w:ascii="Times New Roman" w:eastAsia="Times New Roman" w:hAnsi="Times New Roman" w:cs="Times New Roman"/>
        </w:rPr>
        <w:t xml:space="preserv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1A77AE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r w:rsidR="00D4146F" w:rsidRPr="006E4F58">
        <w:rPr>
          <w:rFonts w:ascii="Times New Roman" w:eastAsia="Times New Roman" w:hAnsi="Times New Roman" w:cs="Times New Roman"/>
        </w:rPr>
        <w:t>upon,</w:t>
      </w:r>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7" w:name="_Toc236554569"/>
      <w:r w:rsidRPr="007412B2">
        <w:rPr>
          <w:rFonts w:ascii="Times New Roman" w:eastAsia="Times New Roman" w:hAnsi="Times New Roman" w:cs="Times New Roman"/>
        </w:rPr>
        <w:t>Furnish phase-in training; and</w:t>
      </w:r>
      <w:bookmarkEnd w:id="7"/>
    </w:p>
    <w:p w14:paraId="172A122F" w14:textId="78FF0C10"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r w:rsidR="00EF5A47" w:rsidRPr="007412B2">
        <w:rPr>
          <w:rFonts w:ascii="Times New Roman" w:eastAsia="Times New Roman" w:hAnsi="Times New Roman" w:cs="Times New Roman"/>
        </w:rPr>
        <w:t>affect</w:t>
      </w:r>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2063AE6" w:rsidR="006E4F58" w:rsidRPr="006E4F58" w:rsidRDefault="006E4F58" w:rsidP="00260DA0">
      <w:pPr>
        <w:numPr>
          <w:ilvl w:val="0"/>
          <w:numId w:val="2"/>
        </w:numPr>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r w:rsidR="009D3A86" w:rsidRPr="006E4F58">
        <w:rPr>
          <w:rFonts w:ascii="Times New Roman" w:eastAsia="Times New Roman" w:hAnsi="Times New Roman" w:cs="Times New Roman"/>
        </w:rPr>
        <w:t>plan and</w:t>
      </w:r>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6EF6A0C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r w:rsidR="00D4146F" w:rsidRPr="006E4F58">
        <w:rPr>
          <w:rFonts w:ascii="Times New Roman" w:eastAsia="Times New Roman" w:hAnsi="Times New Roman" w:cs="Times New Roman"/>
        </w:rPr>
        <w:t>ineligible,</w:t>
      </w:r>
      <w:r w:rsidRPr="006E4F58">
        <w:rPr>
          <w:rFonts w:ascii="Times New Roman" w:eastAsia="Times New Roman" w:hAnsi="Times New Roman" w:cs="Times New Roman"/>
        </w:rPr>
        <w:t xml:space="preserve"> or voluntarily excluded from entering into this Contract by any federal agency or by any department, </w:t>
      </w:r>
      <w:proofErr w:type="gramStart"/>
      <w:r w:rsidRPr="006E4F58">
        <w:rPr>
          <w:rFonts w:ascii="Times New Roman" w:eastAsia="Times New Roman" w:hAnsi="Times New Roman" w:cs="Times New Roman"/>
        </w:rPr>
        <w:t>agency</w:t>
      </w:r>
      <w:proofErr w:type="gramEnd"/>
      <w:r w:rsidRPr="006E4F58">
        <w:rPr>
          <w:rFonts w:ascii="Times New Roman" w:eastAsia="Times New Roman" w:hAnsi="Times New Roman" w:cs="Times New Roman"/>
        </w:rPr>
        <w:t xml:space="preserve">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22417FC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The Contractor agrees </w:t>
      </w:r>
      <w:r w:rsidR="00AB5242" w:rsidRPr="006E4F58">
        <w:rPr>
          <w:rFonts w:ascii="Times New Roman" w:eastAsia="Times New Roman" w:hAnsi="Times New Roman" w:cs="Times New Roman"/>
        </w:rPr>
        <w:t>that</w:t>
      </w:r>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3FFFAE28"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Publishing and providing to all of its employees a statement notifying them that the unlawful manufacture, distribution, dispensing, </w:t>
      </w:r>
      <w:r w:rsidR="00AB5242" w:rsidRPr="006E4F58">
        <w:rPr>
          <w:rFonts w:ascii="Times New Roman" w:eastAsia="Times New Roman" w:hAnsi="Times New Roman" w:cs="Times New Roman"/>
        </w:rPr>
        <w:t>possession,</w:t>
      </w:r>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12D3C1B2"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r w:rsidR="00AB5242" w:rsidRPr="006E4F58">
        <w:rPr>
          <w:rFonts w:ascii="Times New Roman" w:eastAsia="Times New Roman" w:hAnsi="Times New Roman" w:cs="Times New Roman"/>
        </w:rPr>
        <w:t>rehabilitation,</w:t>
      </w:r>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4D4EC302"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r w:rsidR="00AB5242" w:rsidRPr="006E4F58">
        <w:rPr>
          <w:rFonts w:ascii="Times New Roman" w:eastAsia="Times New Roman" w:hAnsi="Times New Roman" w:cs="Times New Roman"/>
        </w:rPr>
        <w:t>activities,</w:t>
      </w:r>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09F64D2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r w:rsidR="00AB5242" w:rsidRPr="006E4F58">
        <w:rPr>
          <w:rFonts w:ascii="Times New Roman" w:eastAsia="Times New Roman" w:hAnsi="Times New Roman" w:cs="Times New Roman"/>
        </w:rPr>
        <w:t>third-party</w:t>
      </w:r>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17E396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r w:rsidR="00AB5242" w:rsidRPr="003E024F">
        <w:rPr>
          <w:rFonts w:ascii="Times New Roman" w:hAnsi="Times New Roman" w:cs="Times New Roman"/>
        </w:rPr>
        <w:t>partnership,</w:t>
      </w:r>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r w:rsidR="00AB5242" w:rsidRPr="003E024F">
        <w:rPr>
          <w:rFonts w:ascii="Times New Roman" w:hAnsi="Times New Roman" w:cs="Times New Roman"/>
        </w:rPr>
        <w:t>employees,</w:t>
      </w:r>
      <w:r w:rsidRPr="003E024F">
        <w:rPr>
          <w:rFonts w:ascii="Times New Roman" w:hAnsi="Times New Roman" w:cs="Times New Roman"/>
        </w:rPr>
        <w:t xml:space="preserve"> or subcontractors of the other party. The Contractor shall provide all necessary unemployment and workers’ compensation insurance for the Contractor’s </w:t>
      </w:r>
      <w:r w:rsidR="001C32B7" w:rsidRPr="003E024F">
        <w:rPr>
          <w:rFonts w:ascii="Times New Roman" w:hAnsi="Times New Roman" w:cs="Times New Roman"/>
        </w:rPr>
        <w:t>employees and</w:t>
      </w:r>
      <w:r w:rsidRPr="003E024F">
        <w:rPr>
          <w:rFonts w:ascii="Times New Roman" w:hAnsi="Times New Roman" w:cs="Times New Roman"/>
        </w:rPr>
        <w:t xml:space="preserve"> 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 xml:space="preserve">Therefore, any changes to this information during the Contract term must be approved by IDOA’s Division of Supplier Diversity and may require an amendment. It is the State’s expectation that the Contractor will meet the subcontractor </w:t>
      </w:r>
      <w:r>
        <w:rPr>
          <w:rFonts w:ascii="Times New Roman" w:hAnsi="Times New Roman" w:cs="Times New Roman"/>
        </w:rPr>
        <w:lastRenderedPageBreak/>
        <w:t>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00836A59">
          <w:rPr>
            <w:rStyle w:val="Hyperlink"/>
          </w:rPr>
          <w:t>mailto:</w:t>
        </w:r>
      </w:hyperlink>
      <w:r w:rsidRPr="00985F5A">
        <w:rPr>
          <w:rStyle w:val="Hyperlink"/>
          <w:rFonts w:ascii="Times New Roman" w:hAnsi="Times New Roman" w:cs="Times New Roman"/>
        </w:rPr>
        <w:t xml:space="preserve"> </w:t>
      </w:r>
      <w:hyperlink r:id="rId12"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4"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lastRenderedPageBreak/>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A6B6C78"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 xml:space="preserve">electronic transmissions, the internet, </w:t>
      </w:r>
      <w:r w:rsidR="00AB5242" w:rsidRPr="00351EEC">
        <w:rPr>
          <w:rFonts w:ascii="Times New Roman" w:hAnsi="Times New Roman" w:cs="Times New Roman"/>
        </w:rPr>
        <w:t>networks,</w:t>
      </w:r>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01D88A9C"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r w:rsidR="00AB5242" w:rsidRPr="006E4F58">
        <w:rPr>
          <w:rFonts w:ascii="Times New Roman" w:eastAsia="Times New Roman" w:hAnsi="Times New Roman" w:cs="Times New Roman"/>
        </w:rPr>
        <w:t>indemnified,</w:t>
      </w:r>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8" w:name="_Toc236554570"/>
      <w:r w:rsidRPr="006E4F58">
        <w:rPr>
          <w:rFonts w:ascii="Times New Roman" w:eastAsia="Times New Roman" w:hAnsi="Times New Roman" w:cs="Times New Roman"/>
        </w:rPr>
        <w:t>Key person(s) to this Contract is/are _________________________________________</w:t>
      </w:r>
      <w:bookmarkEnd w:id="8"/>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lastRenderedPageBreak/>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5"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232491B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9D3A86"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5" w14:textId="5E6B3E0A" w:rsidR="006E4F58" w:rsidRDefault="006E4F58" w:rsidP="009D3A8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D3A86">
        <w:rPr>
          <w:rFonts w:ascii="Times New Roman" w:eastAsia="Times New Roman" w:hAnsi="Times New Roman" w:cs="Times New Roman"/>
        </w:rPr>
        <w:t xml:space="preserve">Traci Davidson </w:t>
      </w:r>
    </w:p>
    <w:p w14:paraId="5337E743" w14:textId="25508601" w:rsidR="009D3A86" w:rsidRDefault="009D3A86" w:rsidP="009D3A86">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 xml:space="preserve">Indiana Department of Administration </w:t>
      </w:r>
    </w:p>
    <w:p w14:paraId="3267DC03" w14:textId="1D318ECF" w:rsidR="009D3A86" w:rsidRDefault="009D3A86" w:rsidP="009D3A86">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lastRenderedPageBreak/>
        <w:t>402 W. Washington St. Room W468</w:t>
      </w:r>
    </w:p>
    <w:p w14:paraId="114068C1" w14:textId="36FBFF96" w:rsidR="009D3A86" w:rsidRPr="006E4F58" w:rsidRDefault="009D3A86" w:rsidP="009D3A86">
      <w:pPr>
        <w:spacing w:after="0" w:line="240" w:lineRule="auto"/>
        <w:ind w:firstLine="720"/>
        <w:rPr>
          <w:rFonts w:ascii="Times New Roman" w:eastAsia="Times New Roman" w:hAnsi="Times New Roman" w:cs="Times New Roman"/>
        </w:rPr>
      </w:pPr>
      <w:r>
        <w:rPr>
          <w:rFonts w:ascii="Times New Roman" w:eastAsia="Times New Roman" w:hAnsi="Times New Roman" w:cs="Times New Roman"/>
        </w:rPr>
        <w:t>Indianapolis, IN 46204</w:t>
      </w:r>
    </w:p>
    <w:p w14:paraId="172A12D6" w14:textId="74D21004"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 xml:space="preserve">E-mail:  </w:t>
      </w:r>
      <w:hyperlink r:id="rId18" w:history="1">
        <w:r w:rsidR="009D3A86" w:rsidRPr="00190AE9">
          <w:rPr>
            <w:rStyle w:val="Hyperlink"/>
            <w:rFonts w:ascii="Times New Roman" w:eastAsia="Times New Roman" w:hAnsi="Times New Roman" w:cs="Times New Roman"/>
          </w:rPr>
          <w:t>tdavidson@idoa.in.gov</w:t>
        </w:r>
      </w:hyperlink>
      <w:r w:rsidR="009D3A86">
        <w:rPr>
          <w:rFonts w:ascii="Times New Roman" w:eastAsia="Times New Roman" w:hAnsi="Times New Roman" w:cs="Times New Roman"/>
        </w:rPr>
        <w:t xml:space="preserve"> </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5D04872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AB5242">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544AFE09"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r w:rsidR="00AB5242" w:rsidRPr="00CC7635">
        <w:rPr>
          <w:rFonts w:ascii="Times New Roman" w:hAnsi="Times New Roman" w:cs="Times New Roman"/>
        </w:rPr>
        <w:t>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0979EC3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r w:rsidR="00AB5242" w:rsidRPr="006E4F58">
        <w:rPr>
          <w:rFonts w:ascii="Times New Roman" w:eastAsia="Times New Roman" w:hAnsi="Times New Roman" w:cs="Times New Roman"/>
        </w:rPr>
        <w:t>interest,</w:t>
      </w:r>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5D2D98EA"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AB5242" w:rsidRPr="00CC7635">
        <w:rPr>
          <w:rFonts w:ascii="Times New Roman" w:hAnsi="Times New Roman" w:cs="Times New Roman"/>
        </w:rPr>
        <w:t>information and</w:t>
      </w:r>
      <w:r w:rsidR="00D515C5" w:rsidRPr="00CC7635">
        <w:rPr>
          <w:rFonts w:ascii="Times New Roman" w:hAnsi="Times New Roman" w:cs="Times New Roman"/>
        </w:rPr>
        <w:t xml:space="preserve">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54EA1D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r w:rsidR="00AB5242" w:rsidRPr="006E4F58">
        <w:rPr>
          <w:rFonts w:ascii="Times New Roman" w:eastAsia="Times New Roman" w:hAnsi="Times New Roman" w:cs="Times New Roman"/>
        </w:rPr>
        <w:t>clause,</w:t>
      </w:r>
      <w:r w:rsidRPr="006E4F58">
        <w:rPr>
          <w:rFonts w:ascii="Times New Roman" w:eastAsia="Times New Roman" w:hAnsi="Times New Roman" w:cs="Times New Roman"/>
        </w:rPr>
        <w:t xml:space="preserve"> or provision of this Contract shall not affect the validity of the remaining sections, subsections, </w:t>
      </w:r>
      <w:proofErr w:type="gramStart"/>
      <w:r w:rsidRPr="006E4F58">
        <w:rPr>
          <w:rFonts w:ascii="Times New Roman" w:eastAsia="Times New Roman" w:hAnsi="Times New Roman" w:cs="Times New Roman"/>
        </w:rPr>
        <w:t>clauses</w:t>
      </w:r>
      <w:proofErr w:type="gramEnd"/>
      <w:r w:rsidRPr="006E4F58">
        <w:rPr>
          <w:rFonts w:ascii="Times New Roman" w:eastAsia="Times New Roman" w:hAnsi="Times New Roman" w:cs="Times New Roman"/>
        </w:rPr>
        <w:t xml:space="preserve">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59D5AE2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r w:rsidR="00AB5242">
        <w:rPr>
          <w:rFonts w:ascii="Times New Roman" w:eastAsia="Times New Roman" w:hAnsi="Times New Roman" w:cs="Times New Roman"/>
        </w:rPr>
        <w:t xml:space="preserve">to </w:t>
      </w:r>
      <w:r w:rsidR="00AB5242" w:rsidRPr="006E4F58">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r w:rsidR="00AB5242" w:rsidRPr="006E4F58">
        <w:rPr>
          <w:rFonts w:ascii="Times New Roman" w:eastAsia="Times New Roman" w:hAnsi="Times New Roman" w:cs="Times New Roman"/>
        </w:rPr>
        <w:t>affected</w:t>
      </w:r>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9"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9"/>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9E6C5A9"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r w:rsidR="00AB5242" w:rsidRPr="003418CD">
        <w:rPr>
          <w:rFonts w:ascii="Times New Roman" w:eastAsia="Times New Roman" w:hAnsi="Times New Roman" w:cs="Times New Roman"/>
        </w:rPr>
        <w:t>changed,</w:t>
      </w:r>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10" w:name="_Toc236554576"/>
      <w:r w:rsidRPr="006E4F58">
        <w:rPr>
          <w:rFonts w:ascii="Times New Roman" w:eastAsia="Times New Roman" w:hAnsi="Times New Roman" w:cs="Times New Roman"/>
          <w:b/>
        </w:rPr>
        <w:lastRenderedPageBreak/>
        <w:t>Non-Collusion and Acceptance</w:t>
      </w:r>
      <w:bookmarkEnd w:id="10"/>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5F4348C1"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r w:rsidR="00AB5242" w:rsidRPr="006E4F58">
        <w:rPr>
          <w:rFonts w:ascii="Times New Roman" w:eastAsia="Times New Roman" w:hAnsi="Times New Roman" w:cs="Times New Roman"/>
        </w:rPr>
        <w:t>member,</w:t>
      </w:r>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r w:rsidR="00AB5242" w:rsidRPr="006E4F58">
        <w:rPr>
          <w:rFonts w:ascii="Times New Roman" w:eastAsia="Times New Roman" w:hAnsi="Times New Roman" w:cs="Times New Roman"/>
        </w:rPr>
        <w:t>agent,</w:t>
      </w:r>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7777777"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33FCDF8E" w:rsidR="00F0508A" w:rsidRPr="00F0508A" w:rsidRDefault="00AB5242"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080FDC3E" w:rsidR="00291E2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w:t>
      </w:r>
    </w:p>
    <w:p w14:paraId="406FEB6D" w14:textId="20A782AD" w:rsidR="009D3A86" w:rsidRDefault="009D3A86" w:rsidP="00F0508A">
      <w:pPr>
        <w:spacing w:after="0" w:line="240" w:lineRule="auto"/>
        <w:rPr>
          <w:rFonts w:ascii="Times New Roman" w:eastAsia="Times New Roman" w:hAnsi="Times New Roman" w:cs="Times New Roman"/>
        </w:rPr>
      </w:pPr>
    </w:p>
    <w:p w14:paraId="554CE4AA" w14:textId="01ED21FB" w:rsidR="009D3A86" w:rsidRDefault="009D3A86" w:rsidP="00F0508A">
      <w:pPr>
        <w:spacing w:after="0" w:line="240" w:lineRule="auto"/>
        <w:rPr>
          <w:rFonts w:ascii="Times New Roman" w:eastAsia="Times New Roman" w:hAnsi="Times New Roman" w:cs="Times New Roman"/>
        </w:rPr>
      </w:pPr>
    </w:p>
    <w:p w14:paraId="013D53F5" w14:textId="28CA9335" w:rsidR="009D3A86" w:rsidRDefault="009D3A86" w:rsidP="00F0508A">
      <w:pPr>
        <w:spacing w:after="0" w:line="240" w:lineRule="auto"/>
        <w:rPr>
          <w:rFonts w:ascii="Times New Roman" w:eastAsia="Times New Roman" w:hAnsi="Times New Roman" w:cs="Times New Roman"/>
        </w:rPr>
      </w:pPr>
    </w:p>
    <w:p w14:paraId="6680926F" w14:textId="77777777" w:rsidR="00584962" w:rsidRDefault="009D3A86" w:rsidP="006F7187">
      <w:pPr>
        <w:spacing w:line="240" w:lineRule="auto"/>
        <w:contextualSpacing/>
        <w:jc w:val="center"/>
        <w:rPr>
          <w:rFonts w:ascii="Times New Roman" w:eastAsia="Times New Roman" w:hAnsi="Times New Roman" w:cs="Times New Roman"/>
        </w:rPr>
      </w:pPr>
      <w:r>
        <w:rPr>
          <w:rFonts w:ascii="Times New Roman" w:eastAsia="Times New Roman" w:hAnsi="Times New Roman" w:cs="Times New Roman"/>
        </w:rPr>
        <w:br w:type="page"/>
      </w:r>
      <w:bookmarkStart w:id="11" w:name="_Hlk101948855"/>
    </w:p>
    <w:p w14:paraId="776F8FF7" w14:textId="77777777" w:rsidR="00584962" w:rsidRPr="00F55E45" w:rsidRDefault="00584962" w:rsidP="00584962">
      <w:pPr>
        <w:spacing w:line="240" w:lineRule="auto"/>
        <w:contextualSpacing/>
        <w:jc w:val="center"/>
        <w:rPr>
          <w:rFonts w:ascii="Verdana" w:hAnsi="Verdana"/>
        </w:rPr>
      </w:pPr>
      <w:r w:rsidRPr="00F55E45">
        <w:rPr>
          <w:rFonts w:ascii="Verdana" w:hAnsi="Verdana"/>
        </w:rPr>
        <w:lastRenderedPageBreak/>
        <w:t>RFP 22-68162 Document Shredding Services</w:t>
      </w:r>
    </w:p>
    <w:p w14:paraId="0DF2E301" w14:textId="1A096881" w:rsidR="00584962" w:rsidRPr="00CC6B7E" w:rsidRDefault="00584962" w:rsidP="00584962">
      <w:pPr>
        <w:spacing w:line="240" w:lineRule="auto"/>
        <w:contextualSpacing/>
        <w:jc w:val="center"/>
        <w:rPr>
          <w:rFonts w:ascii="Verdana" w:hAnsi="Verdana"/>
        </w:rPr>
      </w:pPr>
      <w:r w:rsidRPr="00CC6B7E">
        <w:rPr>
          <w:rFonts w:ascii="Verdana" w:hAnsi="Verdana"/>
        </w:rPr>
        <w:t xml:space="preserve">Exhibit </w:t>
      </w:r>
      <w:r>
        <w:rPr>
          <w:rFonts w:ascii="Verdana" w:hAnsi="Verdana"/>
        </w:rPr>
        <w:t>A</w:t>
      </w:r>
      <w:r w:rsidRPr="00CC6B7E">
        <w:rPr>
          <w:rFonts w:ascii="Verdana" w:hAnsi="Verdana"/>
        </w:rPr>
        <w:t xml:space="preserve"> S</w:t>
      </w:r>
      <w:r>
        <w:rPr>
          <w:rFonts w:ascii="Verdana" w:hAnsi="Verdana"/>
        </w:rPr>
        <w:t xml:space="preserve">tate of Indiana Pricing </w:t>
      </w:r>
    </w:p>
    <w:p w14:paraId="2C1E51B6" w14:textId="77777777" w:rsidR="00584962" w:rsidRDefault="00584962" w:rsidP="006F7187">
      <w:pPr>
        <w:spacing w:line="240" w:lineRule="auto"/>
        <w:contextualSpacing/>
        <w:jc w:val="center"/>
        <w:rPr>
          <w:rFonts w:ascii="Times New Roman" w:eastAsia="Times New Roman" w:hAnsi="Times New Roman" w:cs="Times New Roman"/>
        </w:rPr>
      </w:pPr>
    </w:p>
    <w:p w14:paraId="6238A1D4" w14:textId="77777777" w:rsidR="00584962" w:rsidRDefault="00584962" w:rsidP="006F7187">
      <w:pPr>
        <w:spacing w:line="240" w:lineRule="auto"/>
        <w:contextualSpacing/>
        <w:jc w:val="center"/>
        <w:rPr>
          <w:rFonts w:ascii="Times New Roman" w:eastAsia="Times New Roman" w:hAnsi="Times New Roman" w:cs="Times New Roman"/>
        </w:rPr>
      </w:pPr>
    </w:p>
    <w:p w14:paraId="29C248D9" w14:textId="77777777" w:rsidR="00584962" w:rsidRDefault="00584962" w:rsidP="006F7187">
      <w:pPr>
        <w:spacing w:line="240" w:lineRule="auto"/>
        <w:contextualSpacing/>
        <w:jc w:val="center"/>
        <w:rPr>
          <w:rFonts w:ascii="Times New Roman" w:eastAsia="Times New Roman" w:hAnsi="Times New Roman" w:cs="Times New Roman"/>
        </w:rPr>
      </w:pPr>
    </w:p>
    <w:p w14:paraId="29FF92D1" w14:textId="2C352820" w:rsidR="00961AC5" w:rsidRDefault="00B94D17" w:rsidP="00961AC5">
      <w:pPr>
        <w:spacing w:line="240" w:lineRule="auto"/>
        <w:contextualSpacing/>
        <w:rPr>
          <w:rFonts w:ascii="Verdana" w:hAnsi="Verdana"/>
        </w:rPr>
      </w:pPr>
      <w:r>
        <w:rPr>
          <w:rFonts w:ascii="Verdana" w:hAnsi="Verdana"/>
        </w:rPr>
        <w:t>T</w:t>
      </w:r>
      <w:r w:rsidR="00961AC5" w:rsidRPr="00F55E45">
        <w:rPr>
          <w:rFonts w:ascii="Verdana" w:hAnsi="Verdana"/>
        </w:rPr>
        <w:t xml:space="preserve">his document is an exhibit to the Master Services Agreement and is deemed to be attached to and incorporated within the Master Services Agreement by reference. </w:t>
      </w:r>
    </w:p>
    <w:p w14:paraId="4CB02B33" w14:textId="77777777" w:rsidR="00961AC5" w:rsidRDefault="00961AC5" w:rsidP="00961AC5">
      <w:pPr>
        <w:spacing w:line="240" w:lineRule="auto"/>
        <w:contextualSpacing/>
        <w:rPr>
          <w:rFonts w:ascii="Verdana" w:hAnsi="Verdana"/>
        </w:rPr>
      </w:pPr>
    </w:p>
    <w:p w14:paraId="1D76241D" w14:textId="77777777" w:rsidR="00961AC5" w:rsidRPr="00F55E45" w:rsidRDefault="00961AC5" w:rsidP="00961AC5">
      <w:pPr>
        <w:spacing w:line="240" w:lineRule="auto"/>
        <w:contextualSpacing/>
        <w:rPr>
          <w:rFonts w:ascii="Verdana" w:hAnsi="Verdana"/>
        </w:rPr>
      </w:pPr>
      <w:r w:rsidRPr="00F55E45">
        <w:rPr>
          <w:rFonts w:ascii="Verdana" w:hAnsi="Verdana"/>
        </w:rPr>
        <w:t>Any inconsistency, conflict, or ambiguity between this exhibit and the Master Services Agreement shall be resolved by giving precedence and effect to the Master Services Agreement. </w:t>
      </w:r>
    </w:p>
    <w:p w14:paraId="250F1FC4" w14:textId="77777777" w:rsidR="00584962" w:rsidRDefault="00584962" w:rsidP="00961AC5">
      <w:pPr>
        <w:spacing w:line="240" w:lineRule="auto"/>
        <w:contextualSpacing/>
        <w:rPr>
          <w:rFonts w:ascii="Times New Roman" w:eastAsia="Times New Roman" w:hAnsi="Times New Roman" w:cs="Times New Roman"/>
        </w:rPr>
      </w:pPr>
    </w:p>
    <w:p w14:paraId="1D5934D0" w14:textId="77777777" w:rsidR="00584962" w:rsidRDefault="00584962" w:rsidP="006F7187">
      <w:pPr>
        <w:spacing w:line="240" w:lineRule="auto"/>
        <w:contextualSpacing/>
        <w:jc w:val="center"/>
        <w:rPr>
          <w:rFonts w:ascii="Times New Roman" w:eastAsia="Times New Roman" w:hAnsi="Times New Roman" w:cs="Times New Roman"/>
        </w:rPr>
      </w:pPr>
    </w:p>
    <w:p w14:paraId="342C32C4" w14:textId="77777777" w:rsidR="00584962" w:rsidRDefault="00584962" w:rsidP="006F7187">
      <w:pPr>
        <w:spacing w:line="240" w:lineRule="auto"/>
        <w:contextualSpacing/>
        <w:jc w:val="center"/>
        <w:rPr>
          <w:rFonts w:ascii="Times New Roman" w:eastAsia="Times New Roman" w:hAnsi="Times New Roman" w:cs="Times New Roman"/>
        </w:rPr>
      </w:pPr>
    </w:p>
    <w:p w14:paraId="20AFA5BF" w14:textId="77777777" w:rsidR="00584962" w:rsidRDefault="00584962" w:rsidP="006F7187">
      <w:pPr>
        <w:spacing w:line="240" w:lineRule="auto"/>
        <w:contextualSpacing/>
        <w:jc w:val="center"/>
        <w:rPr>
          <w:rFonts w:ascii="Times New Roman" w:eastAsia="Times New Roman" w:hAnsi="Times New Roman" w:cs="Times New Roman"/>
        </w:rPr>
      </w:pPr>
    </w:p>
    <w:p w14:paraId="0F580CF7" w14:textId="77777777" w:rsidR="00584962" w:rsidRDefault="00584962" w:rsidP="006F7187">
      <w:pPr>
        <w:spacing w:line="240" w:lineRule="auto"/>
        <w:contextualSpacing/>
        <w:jc w:val="center"/>
        <w:rPr>
          <w:rFonts w:ascii="Times New Roman" w:eastAsia="Times New Roman" w:hAnsi="Times New Roman" w:cs="Times New Roman"/>
        </w:rPr>
      </w:pPr>
    </w:p>
    <w:p w14:paraId="60932FAC" w14:textId="77777777" w:rsidR="00584962" w:rsidRDefault="00584962" w:rsidP="006F7187">
      <w:pPr>
        <w:spacing w:line="240" w:lineRule="auto"/>
        <w:contextualSpacing/>
        <w:jc w:val="center"/>
        <w:rPr>
          <w:rFonts w:ascii="Times New Roman" w:eastAsia="Times New Roman" w:hAnsi="Times New Roman" w:cs="Times New Roman"/>
        </w:rPr>
      </w:pPr>
    </w:p>
    <w:p w14:paraId="432F9CCC" w14:textId="77777777" w:rsidR="00584962" w:rsidRDefault="00584962" w:rsidP="006F7187">
      <w:pPr>
        <w:spacing w:line="240" w:lineRule="auto"/>
        <w:contextualSpacing/>
        <w:jc w:val="center"/>
        <w:rPr>
          <w:rFonts w:ascii="Times New Roman" w:eastAsia="Times New Roman" w:hAnsi="Times New Roman" w:cs="Times New Roman"/>
        </w:rPr>
      </w:pPr>
    </w:p>
    <w:p w14:paraId="3663B714" w14:textId="77777777" w:rsidR="00584962" w:rsidRDefault="00584962" w:rsidP="006F7187">
      <w:pPr>
        <w:spacing w:line="240" w:lineRule="auto"/>
        <w:contextualSpacing/>
        <w:jc w:val="center"/>
        <w:rPr>
          <w:rFonts w:ascii="Times New Roman" w:eastAsia="Times New Roman" w:hAnsi="Times New Roman" w:cs="Times New Roman"/>
        </w:rPr>
      </w:pPr>
    </w:p>
    <w:p w14:paraId="25FB3B25" w14:textId="77777777" w:rsidR="00584962" w:rsidRDefault="00584962" w:rsidP="006F7187">
      <w:pPr>
        <w:spacing w:line="240" w:lineRule="auto"/>
        <w:contextualSpacing/>
        <w:jc w:val="center"/>
        <w:rPr>
          <w:rFonts w:ascii="Times New Roman" w:eastAsia="Times New Roman" w:hAnsi="Times New Roman" w:cs="Times New Roman"/>
        </w:rPr>
      </w:pPr>
    </w:p>
    <w:p w14:paraId="7BFF520F" w14:textId="77777777" w:rsidR="00584962" w:rsidRDefault="00584962" w:rsidP="006F7187">
      <w:pPr>
        <w:spacing w:line="240" w:lineRule="auto"/>
        <w:contextualSpacing/>
        <w:jc w:val="center"/>
        <w:rPr>
          <w:rFonts w:ascii="Times New Roman" w:eastAsia="Times New Roman" w:hAnsi="Times New Roman" w:cs="Times New Roman"/>
        </w:rPr>
      </w:pPr>
    </w:p>
    <w:p w14:paraId="3CD1746B" w14:textId="77777777" w:rsidR="00584962" w:rsidRDefault="00584962" w:rsidP="006F7187">
      <w:pPr>
        <w:spacing w:line="240" w:lineRule="auto"/>
        <w:contextualSpacing/>
        <w:jc w:val="center"/>
        <w:rPr>
          <w:rFonts w:ascii="Times New Roman" w:eastAsia="Times New Roman" w:hAnsi="Times New Roman" w:cs="Times New Roman"/>
        </w:rPr>
      </w:pPr>
    </w:p>
    <w:p w14:paraId="2ADA81DB" w14:textId="77777777" w:rsidR="00584962" w:rsidRDefault="00584962" w:rsidP="006F7187">
      <w:pPr>
        <w:spacing w:line="240" w:lineRule="auto"/>
        <w:contextualSpacing/>
        <w:jc w:val="center"/>
        <w:rPr>
          <w:rFonts w:ascii="Times New Roman" w:eastAsia="Times New Roman" w:hAnsi="Times New Roman" w:cs="Times New Roman"/>
        </w:rPr>
      </w:pPr>
    </w:p>
    <w:p w14:paraId="73D99127" w14:textId="77777777" w:rsidR="00584962" w:rsidRDefault="00584962" w:rsidP="006F7187">
      <w:pPr>
        <w:spacing w:line="240" w:lineRule="auto"/>
        <w:contextualSpacing/>
        <w:jc w:val="center"/>
        <w:rPr>
          <w:rFonts w:ascii="Times New Roman" w:eastAsia="Times New Roman" w:hAnsi="Times New Roman" w:cs="Times New Roman"/>
        </w:rPr>
      </w:pPr>
    </w:p>
    <w:p w14:paraId="7F511CF2" w14:textId="77777777" w:rsidR="00584962" w:rsidRDefault="00584962" w:rsidP="006F7187">
      <w:pPr>
        <w:spacing w:line="240" w:lineRule="auto"/>
        <w:contextualSpacing/>
        <w:jc w:val="center"/>
        <w:rPr>
          <w:rFonts w:ascii="Times New Roman" w:eastAsia="Times New Roman" w:hAnsi="Times New Roman" w:cs="Times New Roman"/>
        </w:rPr>
      </w:pPr>
    </w:p>
    <w:p w14:paraId="082503C1" w14:textId="77777777" w:rsidR="00584962" w:rsidRDefault="00584962" w:rsidP="006F7187">
      <w:pPr>
        <w:spacing w:line="240" w:lineRule="auto"/>
        <w:contextualSpacing/>
        <w:jc w:val="center"/>
        <w:rPr>
          <w:rFonts w:ascii="Times New Roman" w:eastAsia="Times New Roman" w:hAnsi="Times New Roman" w:cs="Times New Roman"/>
        </w:rPr>
      </w:pPr>
    </w:p>
    <w:p w14:paraId="1AAFC137" w14:textId="77777777" w:rsidR="00584962" w:rsidRDefault="00584962" w:rsidP="006F7187">
      <w:pPr>
        <w:spacing w:line="240" w:lineRule="auto"/>
        <w:contextualSpacing/>
        <w:jc w:val="center"/>
        <w:rPr>
          <w:rFonts w:ascii="Times New Roman" w:eastAsia="Times New Roman" w:hAnsi="Times New Roman" w:cs="Times New Roman"/>
        </w:rPr>
      </w:pPr>
    </w:p>
    <w:p w14:paraId="41185A65" w14:textId="77777777" w:rsidR="00584962" w:rsidRDefault="00584962" w:rsidP="006F7187">
      <w:pPr>
        <w:spacing w:line="240" w:lineRule="auto"/>
        <w:contextualSpacing/>
        <w:jc w:val="center"/>
        <w:rPr>
          <w:rFonts w:ascii="Times New Roman" w:eastAsia="Times New Roman" w:hAnsi="Times New Roman" w:cs="Times New Roman"/>
        </w:rPr>
      </w:pPr>
    </w:p>
    <w:p w14:paraId="553F2BDE" w14:textId="77777777" w:rsidR="00584962" w:rsidRDefault="00584962" w:rsidP="006F7187">
      <w:pPr>
        <w:spacing w:line="240" w:lineRule="auto"/>
        <w:contextualSpacing/>
        <w:jc w:val="center"/>
        <w:rPr>
          <w:rFonts w:ascii="Times New Roman" w:eastAsia="Times New Roman" w:hAnsi="Times New Roman" w:cs="Times New Roman"/>
        </w:rPr>
      </w:pPr>
    </w:p>
    <w:p w14:paraId="79029DB6" w14:textId="4AB0630D" w:rsidR="00584962" w:rsidRDefault="00584962" w:rsidP="006F7187">
      <w:pPr>
        <w:spacing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 xml:space="preserve">TBD </w:t>
      </w:r>
    </w:p>
    <w:p w14:paraId="0337FB07" w14:textId="77777777" w:rsidR="00584962" w:rsidRDefault="00584962" w:rsidP="006F7187">
      <w:pPr>
        <w:spacing w:line="240" w:lineRule="auto"/>
        <w:contextualSpacing/>
        <w:jc w:val="center"/>
        <w:rPr>
          <w:rFonts w:ascii="Times New Roman" w:eastAsia="Times New Roman" w:hAnsi="Times New Roman" w:cs="Times New Roman"/>
        </w:rPr>
      </w:pPr>
    </w:p>
    <w:p w14:paraId="1A875C37" w14:textId="77777777" w:rsidR="00584962" w:rsidRDefault="00584962" w:rsidP="006F7187">
      <w:pPr>
        <w:spacing w:line="240" w:lineRule="auto"/>
        <w:contextualSpacing/>
        <w:jc w:val="center"/>
        <w:rPr>
          <w:rFonts w:ascii="Times New Roman" w:eastAsia="Times New Roman" w:hAnsi="Times New Roman" w:cs="Times New Roman"/>
        </w:rPr>
      </w:pPr>
    </w:p>
    <w:p w14:paraId="78CC53F8" w14:textId="77777777" w:rsidR="00584962" w:rsidRDefault="00584962" w:rsidP="006F7187">
      <w:pPr>
        <w:spacing w:line="240" w:lineRule="auto"/>
        <w:contextualSpacing/>
        <w:jc w:val="center"/>
        <w:rPr>
          <w:rFonts w:ascii="Times New Roman" w:eastAsia="Times New Roman" w:hAnsi="Times New Roman" w:cs="Times New Roman"/>
        </w:rPr>
      </w:pPr>
    </w:p>
    <w:p w14:paraId="0BFCD10C" w14:textId="77777777" w:rsidR="00584962" w:rsidRDefault="00584962" w:rsidP="006F7187">
      <w:pPr>
        <w:spacing w:line="240" w:lineRule="auto"/>
        <w:contextualSpacing/>
        <w:jc w:val="center"/>
        <w:rPr>
          <w:rFonts w:ascii="Times New Roman" w:eastAsia="Times New Roman" w:hAnsi="Times New Roman" w:cs="Times New Roman"/>
        </w:rPr>
      </w:pPr>
    </w:p>
    <w:p w14:paraId="17E99EF5" w14:textId="77777777" w:rsidR="00584962" w:rsidRDefault="00584962" w:rsidP="006F7187">
      <w:pPr>
        <w:spacing w:line="240" w:lineRule="auto"/>
        <w:contextualSpacing/>
        <w:jc w:val="center"/>
        <w:rPr>
          <w:rFonts w:ascii="Times New Roman" w:eastAsia="Times New Roman" w:hAnsi="Times New Roman" w:cs="Times New Roman"/>
        </w:rPr>
      </w:pPr>
    </w:p>
    <w:p w14:paraId="740A0E8B" w14:textId="77777777" w:rsidR="00584962" w:rsidRDefault="00584962" w:rsidP="006F7187">
      <w:pPr>
        <w:spacing w:line="240" w:lineRule="auto"/>
        <w:contextualSpacing/>
        <w:jc w:val="center"/>
        <w:rPr>
          <w:rFonts w:ascii="Times New Roman" w:eastAsia="Times New Roman" w:hAnsi="Times New Roman" w:cs="Times New Roman"/>
        </w:rPr>
      </w:pPr>
    </w:p>
    <w:p w14:paraId="732DC8EA" w14:textId="77777777" w:rsidR="00584962" w:rsidRDefault="00584962" w:rsidP="006F7187">
      <w:pPr>
        <w:spacing w:line="240" w:lineRule="auto"/>
        <w:contextualSpacing/>
        <w:jc w:val="center"/>
        <w:rPr>
          <w:rFonts w:ascii="Times New Roman" w:eastAsia="Times New Roman" w:hAnsi="Times New Roman" w:cs="Times New Roman"/>
        </w:rPr>
      </w:pPr>
    </w:p>
    <w:p w14:paraId="0EF65D9C" w14:textId="77777777" w:rsidR="00584962" w:rsidRDefault="00584962" w:rsidP="006F7187">
      <w:pPr>
        <w:spacing w:line="240" w:lineRule="auto"/>
        <w:contextualSpacing/>
        <w:jc w:val="center"/>
        <w:rPr>
          <w:rFonts w:ascii="Times New Roman" w:eastAsia="Times New Roman" w:hAnsi="Times New Roman" w:cs="Times New Roman"/>
        </w:rPr>
      </w:pPr>
    </w:p>
    <w:p w14:paraId="589F5C91" w14:textId="77777777" w:rsidR="00584962" w:rsidRDefault="00584962" w:rsidP="006F7187">
      <w:pPr>
        <w:spacing w:line="240" w:lineRule="auto"/>
        <w:contextualSpacing/>
        <w:jc w:val="center"/>
        <w:rPr>
          <w:rFonts w:ascii="Times New Roman" w:eastAsia="Times New Roman" w:hAnsi="Times New Roman" w:cs="Times New Roman"/>
        </w:rPr>
      </w:pPr>
    </w:p>
    <w:p w14:paraId="7D28C647" w14:textId="77777777" w:rsidR="00584962" w:rsidRDefault="00584962" w:rsidP="006F7187">
      <w:pPr>
        <w:spacing w:line="240" w:lineRule="auto"/>
        <w:contextualSpacing/>
        <w:jc w:val="center"/>
        <w:rPr>
          <w:rFonts w:ascii="Times New Roman" w:eastAsia="Times New Roman" w:hAnsi="Times New Roman" w:cs="Times New Roman"/>
        </w:rPr>
      </w:pPr>
    </w:p>
    <w:p w14:paraId="10269EA0" w14:textId="77777777" w:rsidR="00584962" w:rsidRDefault="00584962" w:rsidP="006F7187">
      <w:pPr>
        <w:spacing w:line="240" w:lineRule="auto"/>
        <w:contextualSpacing/>
        <w:jc w:val="center"/>
        <w:rPr>
          <w:rFonts w:ascii="Times New Roman" w:eastAsia="Times New Roman" w:hAnsi="Times New Roman" w:cs="Times New Roman"/>
        </w:rPr>
      </w:pPr>
    </w:p>
    <w:p w14:paraId="7DA0DB28" w14:textId="77777777" w:rsidR="00584962" w:rsidRDefault="00584962" w:rsidP="006F7187">
      <w:pPr>
        <w:spacing w:line="240" w:lineRule="auto"/>
        <w:contextualSpacing/>
        <w:jc w:val="center"/>
        <w:rPr>
          <w:rFonts w:ascii="Times New Roman" w:eastAsia="Times New Roman" w:hAnsi="Times New Roman" w:cs="Times New Roman"/>
        </w:rPr>
      </w:pPr>
    </w:p>
    <w:p w14:paraId="09CA38FC" w14:textId="77777777" w:rsidR="00584962" w:rsidRDefault="00584962" w:rsidP="006F7187">
      <w:pPr>
        <w:spacing w:line="240" w:lineRule="auto"/>
        <w:contextualSpacing/>
        <w:jc w:val="center"/>
        <w:rPr>
          <w:rFonts w:ascii="Times New Roman" w:eastAsia="Times New Roman" w:hAnsi="Times New Roman" w:cs="Times New Roman"/>
        </w:rPr>
      </w:pPr>
    </w:p>
    <w:p w14:paraId="3E8C7AF2" w14:textId="77777777" w:rsidR="00584962" w:rsidRDefault="00584962" w:rsidP="006F7187">
      <w:pPr>
        <w:spacing w:line="240" w:lineRule="auto"/>
        <w:contextualSpacing/>
        <w:jc w:val="center"/>
        <w:rPr>
          <w:rFonts w:ascii="Times New Roman" w:eastAsia="Times New Roman" w:hAnsi="Times New Roman" w:cs="Times New Roman"/>
        </w:rPr>
      </w:pPr>
    </w:p>
    <w:p w14:paraId="1D627FA9" w14:textId="77777777" w:rsidR="00584962" w:rsidRDefault="00584962" w:rsidP="006F7187">
      <w:pPr>
        <w:spacing w:line="240" w:lineRule="auto"/>
        <w:contextualSpacing/>
        <w:jc w:val="center"/>
        <w:rPr>
          <w:rFonts w:ascii="Times New Roman" w:eastAsia="Times New Roman" w:hAnsi="Times New Roman" w:cs="Times New Roman"/>
        </w:rPr>
      </w:pPr>
    </w:p>
    <w:p w14:paraId="29F22B0E" w14:textId="77777777" w:rsidR="00584962" w:rsidRDefault="00584962" w:rsidP="006F7187">
      <w:pPr>
        <w:spacing w:line="240" w:lineRule="auto"/>
        <w:contextualSpacing/>
        <w:jc w:val="center"/>
        <w:rPr>
          <w:rFonts w:ascii="Times New Roman" w:eastAsia="Times New Roman" w:hAnsi="Times New Roman" w:cs="Times New Roman"/>
        </w:rPr>
      </w:pPr>
    </w:p>
    <w:p w14:paraId="70C41870" w14:textId="77777777" w:rsidR="00584962" w:rsidRDefault="00584962" w:rsidP="006F7187">
      <w:pPr>
        <w:spacing w:line="240" w:lineRule="auto"/>
        <w:contextualSpacing/>
        <w:jc w:val="center"/>
        <w:rPr>
          <w:rFonts w:ascii="Times New Roman" w:eastAsia="Times New Roman" w:hAnsi="Times New Roman" w:cs="Times New Roman"/>
        </w:rPr>
      </w:pPr>
    </w:p>
    <w:p w14:paraId="15E4393C" w14:textId="77777777" w:rsidR="00584962" w:rsidRDefault="00584962" w:rsidP="006F7187">
      <w:pPr>
        <w:spacing w:line="240" w:lineRule="auto"/>
        <w:contextualSpacing/>
        <w:jc w:val="center"/>
        <w:rPr>
          <w:rFonts w:ascii="Times New Roman" w:eastAsia="Times New Roman" w:hAnsi="Times New Roman" w:cs="Times New Roman"/>
        </w:rPr>
      </w:pPr>
    </w:p>
    <w:p w14:paraId="600B7706" w14:textId="77777777" w:rsidR="00584962" w:rsidRDefault="00584962" w:rsidP="006F7187">
      <w:pPr>
        <w:spacing w:line="240" w:lineRule="auto"/>
        <w:contextualSpacing/>
        <w:jc w:val="center"/>
        <w:rPr>
          <w:rFonts w:ascii="Times New Roman" w:eastAsia="Times New Roman" w:hAnsi="Times New Roman" w:cs="Times New Roman"/>
        </w:rPr>
      </w:pPr>
    </w:p>
    <w:p w14:paraId="79B1A06C" w14:textId="77777777" w:rsidR="00584962" w:rsidRDefault="00584962" w:rsidP="00CC37D6">
      <w:pPr>
        <w:spacing w:line="240" w:lineRule="auto"/>
        <w:contextualSpacing/>
        <w:rPr>
          <w:rFonts w:ascii="Times New Roman" w:eastAsia="Times New Roman" w:hAnsi="Times New Roman" w:cs="Times New Roman"/>
        </w:rPr>
      </w:pPr>
    </w:p>
    <w:p w14:paraId="3BE560B4" w14:textId="4F3D31F0" w:rsidR="006F7187" w:rsidRPr="00F55E45" w:rsidRDefault="006F7187" w:rsidP="006F7187">
      <w:pPr>
        <w:spacing w:line="240" w:lineRule="auto"/>
        <w:contextualSpacing/>
        <w:jc w:val="center"/>
        <w:rPr>
          <w:rFonts w:ascii="Verdana" w:hAnsi="Verdana"/>
        </w:rPr>
      </w:pPr>
      <w:r w:rsidRPr="00F55E45">
        <w:rPr>
          <w:rFonts w:ascii="Verdana" w:hAnsi="Verdana"/>
        </w:rPr>
        <w:lastRenderedPageBreak/>
        <w:t>RFP 22-68162 Document Shredding Services</w:t>
      </w:r>
      <w:bookmarkEnd w:id="11"/>
    </w:p>
    <w:p w14:paraId="69BBBC98" w14:textId="77777777" w:rsidR="006F7187" w:rsidRPr="00CC6B7E" w:rsidRDefault="006F7187" w:rsidP="006F7187">
      <w:pPr>
        <w:spacing w:line="240" w:lineRule="auto"/>
        <w:contextualSpacing/>
        <w:jc w:val="center"/>
        <w:rPr>
          <w:rFonts w:ascii="Verdana" w:hAnsi="Verdana"/>
        </w:rPr>
      </w:pPr>
      <w:r w:rsidRPr="00CC6B7E">
        <w:rPr>
          <w:rFonts w:ascii="Verdana" w:hAnsi="Verdana"/>
        </w:rPr>
        <w:t xml:space="preserve">Exhibit </w:t>
      </w:r>
      <w:r>
        <w:rPr>
          <w:rFonts w:ascii="Verdana" w:hAnsi="Verdana"/>
        </w:rPr>
        <w:t>B</w:t>
      </w:r>
      <w:r w:rsidRPr="00CC6B7E">
        <w:rPr>
          <w:rFonts w:ascii="Verdana" w:hAnsi="Verdana"/>
        </w:rPr>
        <w:t xml:space="preserve"> </w:t>
      </w:r>
      <w:bookmarkStart w:id="12" w:name="_Hlk101946809"/>
      <w:r w:rsidRPr="00CC6B7E">
        <w:rPr>
          <w:rFonts w:ascii="Verdana" w:hAnsi="Verdana"/>
        </w:rPr>
        <w:t>Service Level Agreement and Key Performance Indicators</w:t>
      </w:r>
      <w:bookmarkEnd w:id="12"/>
    </w:p>
    <w:p w14:paraId="623EFFF0" w14:textId="77777777" w:rsidR="006F7187" w:rsidRPr="00F55E45" w:rsidRDefault="006F7187" w:rsidP="006F7187">
      <w:pPr>
        <w:spacing w:line="240" w:lineRule="auto"/>
        <w:contextualSpacing/>
        <w:jc w:val="center"/>
        <w:rPr>
          <w:rFonts w:ascii="Verdana" w:hAnsi="Verdana"/>
        </w:rPr>
      </w:pPr>
    </w:p>
    <w:p w14:paraId="25ED8988" w14:textId="77777777" w:rsidR="006F7187" w:rsidRDefault="006F7187" w:rsidP="006F7187">
      <w:pPr>
        <w:spacing w:line="240" w:lineRule="auto"/>
        <w:contextualSpacing/>
        <w:rPr>
          <w:rFonts w:ascii="Verdana" w:hAnsi="Verdana"/>
        </w:rPr>
      </w:pPr>
      <w:r w:rsidRPr="00F55E45">
        <w:rPr>
          <w:rFonts w:ascii="Verdana" w:hAnsi="Verdana"/>
        </w:rPr>
        <w:t xml:space="preserve">This document is an exhibit to the Master Services Agreement and is deemed to be attached to and incorporated within the Master Services Agreement by reference. </w:t>
      </w:r>
    </w:p>
    <w:p w14:paraId="24C1FD1A" w14:textId="77777777" w:rsidR="006F7187" w:rsidRDefault="006F7187" w:rsidP="006F7187">
      <w:pPr>
        <w:spacing w:line="240" w:lineRule="auto"/>
        <w:contextualSpacing/>
        <w:rPr>
          <w:rFonts w:ascii="Verdana" w:hAnsi="Verdana"/>
        </w:rPr>
      </w:pPr>
    </w:p>
    <w:p w14:paraId="411787FE" w14:textId="77777777" w:rsidR="006F7187" w:rsidRPr="00F55E45" w:rsidRDefault="006F7187" w:rsidP="006F7187">
      <w:pPr>
        <w:spacing w:line="240" w:lineRule="auto"/>
        <w:contextualSpacing/>
        <w:rPr>
          <w:rFonts w:ascii="Verdana" w:hAnsi="Verdana"/>
        </w:rPr>
      </w:pPr>
      <w:r w:rsidRPr="00F55E45">
        <w:rPr>
          <w:rFonts w:ascii="Verdana" w:hAnsi="Verdana"/>
        </w:rPr>
        <w:t>Any inconsistency, conflict, or ambiguity between this exhibit and the Master Services Agreement shall be resolved by giving precedence and effect to the Master Services Agreement. </w:t>
      </w:r>
    </w:p>
    <w:p w14:paraId="3EC8E1EE" w14:textId="77777777" w:rsidR="006F7187" w:rsidRPr="00F55E45" w:rsidRDefault="006F7187" w:rsidP="006F7187">
      <w:pPr>
        <w:spacing w:line="240" w:lineRule="auto"/>
        <w:contextualSpacing/>
        <w:rPr>
          <w:rFonts w:ascii="Verdana" w:hAnsi="Verdana"/>
        </w:rPr>
      </w:pPr>
      <w:r w:rsidRPr="00F55E45">
        <w:rPr>
          <w:rFonts w:ascii="Verdana" w:hAnsi="Verdana"/>
        </w:rPr>
        <w:t> </w:t>
      </w:r>
    </w:p>
    <w:p w14:paraId="3B904C51" w14:textId="77777777" w:rsidR="006F7187" w:rsidRPr="00F55E45" w:rsidRDefault="006F7187" w:rsidP="006F7187">
      <w:pPr>
        <w:spacing w:line="240" w:lineRule="auto"/>
        <w:contextualSpacing/>
        <w:rPr>
          <w:rFonts w:ascii="Verdana" w:hAnsi="Verdana"/>
        </w:rPr>
      </w:pPr>
      <w:r w:rsidRPr="00F55E45">
        <w:rPr>
          <w:rFonts w:ascii="Verdana" w:hAnsi="Verdana"/>
          <w:b/>
          <w:bCs/>
        </w:rPr>
        <w:t>Service Level Agreement (SLA)</w:t>
      </w:r>
      <w:r w:rsidRPr="00F55E45">
        <w:rPr>
          <w:rFonts w:ascii="Verdana" w:hAnsi="Verdana"/>
        </w:rPr>
        <w:t> </w:t>
      </w:r>
    </w:p>
    <w:p w14:paraId="29CC85A3" w14:textId="77777777" w:rsidR="006F7187" w:rsidRPr="00F55E45" w:rsidRDefault="006F7187" w:rsidP="006F7187">
      <w:pPr>
        <w:spacing w:line="240" w:lineRule="auto"/>
        <w:contextualSpacing/>
        <w:rPr>
          <w:rFonts w:ascii="Verdana" w:hAnsi="Verdana"/>
        </w:rPr>
      </w:pPr>
      <w:r w:rsidRPr="00F55E45">
        <w:rPr>
          <w:rFonts w:ascii="Verdana" w:hAnsi="Verdana"/>
        </w:rPr>
        <w:t>The Service Level Agreements (SLA) are based on agreed-upon service levels that are tracked over the course of the contractual term. The SLA</w:t>
      </w:r>
      <w:r>
        <w:rPr>
          <w:rFonts w:ascii="Verdana" w:hAnsi="Verdana"/>
        </w:rPr>
        <w:t>s</w:t>
      </w:r>
      <w:r w:rsidRPr="00F55E45">
        <w:rPr>
          <w:rFonts w:ascii="Verdana" w:hAnsi="Verdana"/>
        </w:rPr>
        <w:t xml:space="preserve"> are created for the purpose of monitoring the performance of the Contractor and the overall contractual agreement. These SLA</w:t>
      </w:r>
      <w:r>
        <w:rPr>
          <w:rFonts w:ascii="Verdana" w:hAnsi="Verdana"/>
        </w:rPr>
        <w:t>s</w:t>
      </w:r>
      <w:r w:rsidRPr="00F55E45">
        <w:rPr>
          <w:rFonts w:ascii="Verdana" w:hAnsi="Verdana"/>
        </w:rPr>
        <w:t xml:space="preserve"> are represented to identify both qualitative and quantitative information. The Contractor shall monitor and fulfill all associated Service Levels through continuous tracking, Key Performance Indicator Surveys, and State Account Management interaction. These Service Level Agreements shall then be directly evaluated through</w:t>
      </w:r>
      <w:r>
        <w:rPr>
          <w:rFonts w:ascii="Verdana" w:hAnsi="Verdana"/>
        </w:rPr>
        <w:t xml:space="preserve"> the</w:t>
      </w:r>
      <w:r w:rsidRPr="00F55E45">
        <w:rPr>
          <w:rFonts w:ascii="Verdana" w:hAnsi="Verdana"/>
        </w:rPr>
        <w:t xml:space="preserve"> Performance Metrics in </w:t>
      </w:r>
      <w:r w:rsidRPr="00F55E45">
        <w:rPr>
          <w:rFonts w:ascii="Verdana" w:hAnsi="Verdana"/>
          <w:b/>
          <w:bCs/>
          <w:u w:val="single"/>
        </w:rPr>
        <w:t xml:space="preserve">Exhibit </w:t>
      </w:r>
      <w:r>
        <w:rPr>
          <w:rFonts w:ascii="Verdana" w:hAnsi="Verdana"/>
          <w:b/>
          <w:bCs/>
          <w:u w:val="single"/>
        </w:rPr>
        <w:t>C</w:t>
      </w:r>
      <w:r w:rsidRPr="00F55E45">
        <w:rPr>
          <w:rFonts w:ascii="Verdana" w:hAnsi="Verdana"/>
        </w:rPr>
        <w:t>. On a quarterly basis, the Contractor shall identify the actual outcome of the SLA</w:t>
      </w:r>
      <w:r>
        <w:rPr>
          <w:rFonts w:ascii="Verdana" w:hAnsi="Verdana"/>
        </w:rPr>
        <w:t>s</w:t>
      </w:r>
      <w:r w:rsidRPr="00F55E45">
        <w:rPr>
          <w:rFonts w:ascii="Verdana" w:hAnsi="Verdana"/>
        </w:rPr>
        <w:t xml:space="preserve"> listed below and supply original supportive documentation for all SLA</w:t>
      </w:r>
      <w:r>
        <w:rPr>
          <w:rFonts w:ascii="Verdana" w:hAnsi="Verdana"/>
        </w:rPr>
        <w:t>s</w:t>
      </w:r>
      <w:r w:rsidRPr="00F55E45">
        <w:rPr>
          <w:rFonts w:ascii="Verdana" w:hAnsi="Verdana"/>
        </w:rPr>
        <w:t xml:space="preserve"> and Performance Metrics. The Contractor shall tabulate the actual SLA</w:t>
      </w:r>
      <w:r>
        <w:rPr>
          <w:rFonts w:ascii="Verdana" w:hAnsi="Verdana"/>
        </w:rPr>
        <w:t>s</w:t>
      </w:r>
      <w:r w:rsidRPr="00F55E45">
        <w:rPr>
          <w:rFonts w:ascii="Verdana" w:hAnsi="Verdana"/>
        </w:rPr>
        <w:t xml:space="preserve"> outcome and present the actual results during each affiliated Quarterly Business Review (QBR). The Contractor shall not round up on any numerical data. The data shall not be tabulated as an average; instead, the data must be represented as actual statistical information. </w:t>
      </w:r>
    </w:p>
    <w:p w14:paraId="262F7943" w14:textId="77777777" w:rsidR="006F7187" w:rsidRPr="00F55E45" w:rsidRDefault="006F7187" w:rsidP="006F7187">
      <w:pPr>
        <w:spacing w:line="240" w:lineRule="auto"/>
        <w:contextualSpacing/>
        <w:rPr>
          <w:rFonts w:ascii="Verdana" w:hAnsi="Verdana"/>
        </w:rPr>
      </w:pPr>
      <w:r w:rsidRPr="00F55E45">
        <w:rPr>
          <w:rFonts w:ascii="Verdana" w:hAnsi="Verdana"/>
        </w:rPr>
        <w:t> </w:t>
      </w:r>
    </w:p>
    <w:p w14:paraId="064BB7EA" w14:textId="77777777" w:rsidR="006F7187" w:rsidRPr="00F55E45" w:rsidRDefault="006F7187" w:rsidP="006F7187">
      <w:pPr>
        <w:spacing w:line="240" w:lineRule="auto"/>
        <w:contextualSpacing/>
        <w:rPr>
          <w:rFonts w:ascii="Verdana" w:hAnsi="Verdana"/>
        </w:rPr>
      </w:pPr>
      <w:r w:rsidRPr="00F55E45">
        <w:rPr>
          <w:rFonts w:ascii="Verdana" w:hAnsi="Verdana"/>
        </w:rPr>
        <w:t>The Service Level Agreements are set up with the combination of the following: </w:t>
      </w:r>
    </w:p>
    <w:p w14:paraId="21DB44CE" w14:textId="77777777" w:rsidR="006F7187" w:rsidRPr="00F55E45" w:rsidRDefault="006F7187" w:rsidP="006F7187">
      <w:pPr>
        <w:spacing w:line="240" w:lineRule="auto"/>
        <w:contextualSpacing/>
        <w:rPr>
          <w:rFonts w:ascii="Verdana" w:hAnsi="Verdana"/>
        </w:rPr>
      </w:pPr>
      <w:r w:rsidRPr="00F55E45">
        <w:rPr>
          <w:rFonts w:ascii="Verdana" w:hAnsi="Verdana"/>
        </w:rPr>
        <w:t> </w:t>
      </w:r>
    </w:p>
    <w:p w14:paraId="73EB6089" w14:textId="77777777" w:rsidR="006F7187" w:rsidRPr="00F55E45" w:rsidRDefault="006F7187" w:rsidP="006F7187">
      <w:pPr>
        <w:numPr>
          <w:ilvl w:val="0"/>
          <w:numId w:val="10"/>
        </w:numPr>
        <w:spacing w:after="160" w:line="240" w:lineRule="auto"/>
        <w:contextualSpacing/>
        <w:rPr>
          <w:rFonts w:ascii="Verdana" w:hAnsi="Verdana"/>
        </w:rPr>
      </w:pPr>
      <w:r w:rsidRPr="00F55E45">
        <w:rPr>
          <w:rFonts w:ascii="Verdana" w:hAnsi="Verdana"/>
          <w:u w:val="single"/>
        </w:rPr>
        <w:t>Service Level Agreement – Contractor Score Card</w:t>
      </w:r>
      <w:r w:rsidRPr="00F55E45">
        <w:rPr>
          <w:rFonts w:ascii="Verdana" w:hAnsi="Verdana"/>
        </w:rPr>
        <w:t> </w:t>
      </w:r>
    </w:p>
    <w:p w14:paraId="27E34F79" w14:textId="61C7145A" w:rsidR="006F7187" w:rsidRPr="00F55E45" w:rsidRDefault="006F7187" w:rsidP="006F7187">
      <w:pPr>
        <w:spacing w:line="240" w:lineRule="auto"/>
        <w:contextualSpacing/>
        <w:rPr>
          <w:rFonts w:ascii="Verdana" w:hAnsi="Verdana"/>
        </w:rPr>
      </w:pPr>
      <w:r w:rsidRPr="00F55E45">
        <w:rPr>
          <w:rFonts w:ascii="Verdana" w:hAnsi="Verdana"/>
        </w:rPr>
        <w:t xml:space="preserve">The Contractor Score Card is a specific table to the agreement for Contractor performance in various areas. This Contractor Score Card is tracked daily, while reported on a quarterly basis, unless otherwise requested by the State Vendor Contract Manager. The Contractor is encouraged to utilize </w:t>
      </w:r>
      <w:r w:rsidR="00AB5242">
        <w:rPr>
          <w:rFonts w:ascii="Verdana" w:hAnsi="Verdana"/>
        </w:rPr>
        <w:t>an</w:t>
      </w:r>
      <w:r>
        <w:rPr>
          <w:rFonts w:ascii="Verdana" w:hAnsi="Verdana"/>
        </w:rPr>
        <w:t xml:space="preserve"> </w:t>
      </w:r>
      <w:r w:rsidRPr="00F55E45">
        <w:rPr>
          <w:rFonts w:ascii="Verdana" w:hAnsi="Verdana"/>
        </w:rPr>
        <w:t xml:space="preserve">automated processes to generate data and reports to ensure utmost authenticity. The Contractor shall not round up on any numerical data. See Table titled: </w:t>
      </w:r>
      <w:r w:rsidRPr="00F55E45">
        <w:rPr>
          <w:rFonts w:ascii="Verdana" w:hAnsi="Verdana"/>
          <w:b/>
          <w:bCs/>
        </w:rPr>
        <w:t>Service Level Agreement – Contractor Score Card.</w:t>
      </w:r>
      <w:r w:rsidRPr="00F55E45">
        <w:rPr>
          <w:rFonts w:ascii="Verdana" w:hAnsi="Verdana"/>
        </w:rPr>
        <w:t> </w:t>
      </w:r>
    </w:p>
    <w:p w14:paraId="566C976B" w14:textId="77777777" w:rsidR="006F7187" w:rsidRPr="00F55E45" w:rsidRDefault="006F7187" w:rsidP="006F7187">
      <w:pPr>
        <w:spacing w:line="240" w:lineRule="auto"/>
        <w:contextualSpacing/>
        <w:rPr>
          <w:rFonts w:ascii="Verdana" w:hAnsi="Verdana"/>
        </w:rPr>
      </w:pPr>
      <w:r w:rsidRPr="00F55E45">
        <w:rPr>
          <w:rFonts w:ascii="Verdana" w:hAnsi="Verdana"/>
        </w:rPr>
        <w:t> </w:t>
      </w:r>
    </w:p>
    <w:p w14:paraId="1EF9C222" w14:textId="77777777" w:rsidR="006F7187" w:rsidRPr="00F55E45" w:rsidRDefault="006F7187" w:rsidP="006F7187">
      <w:pPr>
        <w:numPr>
          <w:ilvl w:val="0"/>
          <w:numId w:val="11"/>
        </w:numPr>
        <w:spacing w:after="160" w:line="240" w:lineRule="auto"/>
        <w:contextualSpacing/>
        <w:rPr>
          <w:rFonts w:ascii="Verdana" w:hAnsi="Verdana"/>
        </w:rPr>
      </w:pPr>
      <w:r w:rsidRPr="00F55E45">
        <w:rPr>
          <w:rFonts w:ascii="Verdana" w:hAnsi="Verdana"/>
          <w:u w:val="single"/>
        </w:rPr>
        <w:t>Service Level Agreement - Key Performance Indicator (KPI)</w:t>
      </w:r>
      <w:r w:rsidRPr="00F55E45">
        <w:rPr>
          <w:rFonts w:ascii="Verdana" w:hAnsi="Verdana"/>
        </w:rPr>
        <w:t> </w:t>
      </w:r>
    </w:p>
    <w:p w14:paraId="6E995928" w14:textId="77777777" w:rsidR="006F7187" w:rsidRPr="00F55E45" w:rsidRDefault="006F7187" w:rsidP="006F7187">
      <w:pPr>
        <w:spacing w:line="240" w:lineRule="auto"/>
        <w:contextualSpacing/>
        <w:rPr>
          <w:rFonts w:ascii="Verdana" w:hAnsi="Verdana"/>
        </w:rPr>
      </w:pPr>
      <w:r w:rsidRPr="00F55E45">
        <w:rPr>
          <w:rFonts w:ascii="Verdana" w:hAnsi="Verdana"/>
        </w:rPr>
        <w:t xml:space="preserve">A Key Performance Indicator (KPI) is a specific survey submitted to the key stakeholders of the using entities. Each Using Entity is required to complete the KPI; the person completing the KPI should be someone who utilizes the agreement on a continuous basis and is answering the survey on behalf of the Using Entity. The intent of the KPI is to obtain real, continuous feedback on the Contractor’s management performance, overall performance, and other identified factors. The Contractor shall reach out to key stakeholders to complete and return the KPI, signed, to the Contractor. The Contractor shall then compute and report on the results in the Quarterly Business Review. The Contractor shall not round up on any </w:t>
      </w:r>
      <w:r w:rsidRPr="00F55E45">
        <w:rPr>
          <w:rFonts w:ascii="Verdana" w:hAnsi="Verdana"/>
        </w:rPr>
        <w:lastRenderedPageBreak/>
        <w:t xml:space="preserve">numerical data. The Contractor shall provide all original, supportive documentation to the State Vendor Contract Manager. See Table titled: </w:t>
      </w:r>
      <w:bookmarkStart w:id="13" w:name="_Hlk104537330"/>
      <w:r w:rsidRPr="00F55E45">
        <w:rPr>
          <w:rFonts w:ascii="Verdana" w:hAnsi="Verdana"/>
          <w:b/>
          <w:bCs/>
        </w:rPr>
        <w:t>Service Level Agreement – Key Performance Indicator</w:t>
      </w:r>
      <w:bookmarkEnd w:id="13"/>
      <w:r w:rsidRPr="00F55E45">
        <w:rPr>
          <w:rFonts w:ascii="Verdana" w:hAnsi="Verdana"/>
          <w:b/>
          <w:bCs/>
        </w:rPr>
        <w:t>.</w:t>
      </w:r>
      <w:r w:rsidRPr="00F55E45">
        <w:rPr>
          <w:rFonts w:ascii="Verdana" w:hAnsi="Verdana"/>
        </w:rPr>
        <w:t> </w:t>
      </w:r>
    </w:p>
    <w:p w14:paraId="0BFE4653" w14:textId="77777777" w:rsidR="006F7187" w:rsidRDefault="006F7187" w:rsidP="006F7187">
      <w:pPr>
        <w:spacing w:line="240" w:lineRule="auto"/>
        <w:contextualSpacing/>
        <w:rPr>
          <w:rFonts w:ascii="Verdana" w:hAnsi="Verdana"/>
        </w:rPr>
      </w:pPr>
    </w:p>
    <w:p w14:paraId="34DC9C1E" w14:textId="77777777" w:rsidR="006F7187" w:rsidRDefault="006F7187" w:rsidP="006F7187">
      <w:pPr>
        <w:spacing w:line="240" w:lineRule="auto"/>
        <w:contextualSpacing/>
        <w:rPr>
          <w:rFonts w:ascii="Verdana" w:hAnsi="Verdana"/>
          <w:b/>
          <w:bCs/>
          <w:u w:val="single"/>
        </w:rPr>
      </w:pPr>
      <w:r>
        <w:rPr>
          <w:rFonts w:ascii="Verdana" w:hAnsi="Verdana"/>
          <w:b/>
          <w:bCs/>
          <w:u w:val="single"/>
        </w:rPr>
        <w:t xml:space="preserve">Service Level Agreement – Contractor Scorecard </w:t>
      </w:r>
    </w:p>
    <w:p w14:paraId="0E5E0D0F" w14:textId="77777777" w:rsidR="006F7187" w:rsidRDefault="006F7187" w:rsidP="006F7187">
      <w:pPr>
        <w:spacing w:line="240" w:lineRule="auto"/>
        <w:contextualSpacing/>
        <w:rPr>
          <w:rFonts w:ascii="Verdana" w:hAnsi="Verdana"/>
          <w:b/>
          <w:bCs/>
          <w:u w:val="single"/>
        </w:rPr>
      </w:pPr>
    </w:p>
    <w:p w14:paraId="4927A9FA" w14:textId="77777777" w:rsidR="006F7187" w:rsidRDefault="006F7187" w:rsidP="006F7187">
      <w:pPr>
        <w:spacing w:line="240" w:lineRule="auto"/>
        <w:contextualSpacing/>
        <w:rPr>
          <w:rFonts w:ascii="Verdana" w:hAnsi="Verdana"/>
          <w:b/>
          <w:bCs/>
          <w:u w:val="single"/>
        </w:rPr>
      </w:pPr>
      <w:r>
        <w:rPr>
          <w:noProof/>
        </w:rPr>
        <w:drawing>
          <wp:inline distT="0" distB="0" distL="0" distR="0" wp14:anchorId="628D00F7" wp14:editId="566B0043">
            <wp:extent cx="5695950" cy="53340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20"/>
                    <a:stretch>
                      <a:fillRect/>
                    </a:stretch>
                  </pic:blipFill>
                  <pic:spPr>
                    <a:xfrm>
                      <a:off x="0" y="0"/>
                      <a:ext cx="5695950" cy="5334000"/>
                    </a:xfrm>
                    <a:prstGeom prst="rect">
                      <a:avLst/>
                    </a:prstGeom>
                  </pic:spPr>
                </pic:pic>
              </a:graphicData>
            </a:graphic>
          </wp:inline>
        </w:drawing>
      </w:r>
    </w:p>
    <w:p w14:paraId="11B0B823" w14:textId="77777777" w:rsidR="006F7187" w:rsidRDefault="006F7187" w:rsidP="006F7187">
      <w:pPr>
        <w:spacing w:line="240" w:lineRule="auto"/>
        <w:contextualSpacing/>
        <w:rPr>
          <w:rFonts w:ascii="Verdana" w:hAnsi="Verdana"/>
          <w:b/>
          <w:bCs/>
          <w:u w:val="single"/>
        </w:rPr>
      </w:pPr>
    </w:p>
    <w:p w14:paraId="4394C1CC" w14:textId="77777777" w:rsidR="006F7187" w:rsidRDefault="006F7187" w:rsidP="006F7187">
      <w:pPr>
        <w:spacing w:line="240" w:lineRule="auto"/>
        <w:contextualSpacing/>
        <w:jc w:val="center"/>
        <w:rPr>
          <w:rFonts w:ascii="Verdana" w:hAnsi="Verdana"/>
          <w:b/>
          <w:bCs/>
          <w:u w:val="single"/>
        </w:rPr>
      </w:pPr>
    </w:p>
    <w:p w14:paraId="3CDB99F5" w14:textId="77777777" w:rsidR="006F7187" w:rsidRDefault="006F7187" w:rsidP="006F7187">
      <w:pPr>
        <w:spacing w:line="240" w:lineRule="auto"/>
        <w:contextualSpacing/>
        <w:jc w:val="center"/>
        <w:rPr>
          <w:rFonts w:ascii="Verdana" w:hAnsi="Verdana"/>
          <w:b/>
          <w:bCs/>
          <w:u w:val="single"/>
        </w:rPr>
      </w:pPr>
    </w:p>
    <w:p w14:paraId="4FAE2697" w14:textId="77777777" w:rsidR="006F7187" w:rsidRDefault="006F7187" w:rsidP="006F7187">
      <w:pPr>
        <w:spacing w:line="240" w:lineRule="auto"/>
        <w:contextualSpacing/>
        <w:jc w:val="center"/>
        <w:rPr>
          <w:rFonts w:ascii="Verdana" w:hAnsi="Verdana"/>
          <w:b/>
          <w:bCs/>
          <w:u w:val="single"/>
        </w:rPr>
      </w:pPr>
    </w:p>
    <w:p w14:paraId="670B5FD8" w14:textId="77777777" w:rsidR="006F7187" w:rsidRDefault="006F7187" w:rsidP="006F7187">
      <w:pPr>
        <w:spacing w:line="240" w:lineRule="auto"/>
        <w:contextualSpacing/>
        <w:jc w:val="center"/>
        <w:rPr>
          <w:rFonts w:ascii="Verdana" w:hAnsi="Verdana"/>
          <w:b/>
          <w:bCs/>
          <w:u w:val="single"/>
        </w:rPr>
      </w:pPr>
    </w:p>
    <w:p w14:paraId="3A68DE60" w14:textId="77777777" w:rsidR="006F7187" w:rsidRDefault="006F7187" w:rsidP="006F7187">
      <w:pPr>
        <w:spacing w:line="240" w:lineRule="auto"/>
        <w:contextualSpacing/>
        <w:jc w:val="center"/>
        <w:rPr>
          <w:rFonts w:ascii="Verdana" w:hAnsi="Verdana"/>
          <w:b/>
          <w:bCs/>
          <w:u w:val="single"/>
        </w:rPr>
      </w:pPr>
    </w:p>
    <w:p w14:paraId="6427DAD8" w14:textId="77777777" w:rsidR="006F7187" w:rsidRDefault="006F7187" w:rsidP="006F7187">
      <w:pPr>
        <w:spacing w:line="240" w:lineRule="auto"/>
        <w:contextualSpacing/>
        <w:jc w:val="center"/>
        <w:rPr>
          <w:rFonts w:ascii="Verdana" w:hAnsi="Verdana"/>
          <w:b/>
          <w:bCs/>
          <w:u w:val="single"/>
        </w:rPr>
      </w:pPr>
    </w:p>
    <w:p w14:paraId="680385BB" w14:textId="77777777" w:rsidR="006F7187" w:rsidRDefault="006F7187" w:rsidP="006F7187">
      <w:pPr>
        <w:spacing w:line="240" w:lineRule="auto"/>
        <w:contextualSpacing/>
        <w:jc w:val="center"/>
        <w:rPr>
          <w:rFonts w:ascii="Verdana" w:hAnsi="Verdana"/>
          <w:b/>
          <w:bCs/>
          <w:u w:val="single"/>
        </w:rPr>
      </w:pPr>
    </w:p>
    <w:p w14:paraId="6A2E3B09" w14:textId="77777777" w:rsidR="006F7187" w:rsidRDefault="006F7187" w:rsidP="006F7187">
      <w:pPr>
        <w:spacing w:line="240" w:lineRule="auto"/>
        <w:contextualSpacing/>
        <w:jc w:val="center"/>
        <w:rPr>
          <w:rFonts w:ascii="Verdana" w:hAnsi="Verdana"/>
          <w:b/>
          <w:bCs/>
          <w:u w:val="single"/>
        </w:rPr>
      </w:pPr>
    </w:p>
    <w:p w14:paraId="0A9BBBE3" w14:textId="77777777" w:rsidR="006F7187" w:rsidRDefault="006F7187" w:rsidP="006F7187">
      <w:pPr>
        <w:spacing w:line="240" w:lineRule="auto"/>
        <w:contextualSpacing/>
        <w:jc w:val="center"/>
        <w:rPr>
          <w:rFonts w:ascii="Verdana" w:hAnsi="Verdana"/>
          <w:b/>
          <w:bCs/>
          <w:u w:val="single"/>
        </w:rPr>
      </w:pPr>
    </w:p>
    <w:p w14:paraId="1383B15C" w14:textId="77777777" w:rsidR="006F7187" w:rsidRDefault="006F7187" w:rsidP="006F7187">
      <w:pPr>
        <w:spacing w:line="240" w:lineRule="auto"/>
        <w:contextualSpacing/>
        <w:jc w:val="center"/>
        <w:rPr>
          <w:rFonts w:ascii="Verdana" w:hAnsi="Verdana"/>
          <w:b/>
          <w:bCs/>
          <w:u w:val="single"/>
        </w:rPr>
      </w:pPr>
    </w:p>
    <w:p w14:paraId="3E37CB3F" w14:textId="77777777" w:rsidR="006F7187" w:rsidRDefault="006F7187" w:rsidP="006F7187">
      <w:pPr>
        <w:spacing w:line="240" w:lineRule="auto"/>
        <w:contextualSpacing/>
        <w:jc w:val="center"/>
        <w:rPr>
          <w:rFonts w:ascii="Verdana" w:hAnsi="Verdana"/>
          <w:b/>
          <w:bCs/>
          <w:u w:val="single"/>
        </w:rPr>
      </w:pPr>
      <w:r w:rsidRPr="00CB79F0">
        <w:rPr>
          <w:rFonts w:ascii="Verdana" w:hAnsi="Verdana"/>
          <w:b/>
          <w:bCs/>
          <w:u w:val="single"/>
        </w:rPr>
        <w:lastRenderedPageBreak/>
        <w:t>Service Level Agreement – Key Performance Indicator</w:t>
      </w:r>
    </w:p>
    <w:tbl>
      <w:tblPr>
        <w:tblStyle w:val="TableGrid"/>
        <w:tblW w:w="9540" w:type="dxa"/>
        <w:tblInd w:w="-95" w:type="dxa"/>
        <w:tblLayout w:type="fixed"/>
        <w:tblLook w:val="04A0" w:firstRow="1" w:lastRow="0" w:firstColumn="1" w:lastColumn="0" w:noHBand="0" w:noVBand="1"/>
      </w:tblPr>
      <w:tblGrid>
        <w:gridCol w:w="450"/>
        <w:gridCol w:w="1508"/>
        <w:gridCol w:w="2632"/>
        <w:gridCol w:w="2520"/>
        <w:gridCol w:w="1260"/>
        <w:gridCol w:w="1170"/>
      </w:tblGrid>
      <w:tr w:rsidR="006F7187" w14:paraId="428CB742" w14:textId="77777777" w:rsidTr="00FE4224">
        <w:tc>
          <w:tcPr>
            <w:tcW w:w="450" w:type="dxa"/>
          </w:tcPr>
          <w:p w14:paraId="7D7D0BE5" w14:textId="77777777" w:rsidR="006F7187" w:rsidRPr="00663446" w:rsidRDefault="006F7187" w:rsidP="00FE4224">
            <w:pPr>
              <w:contextualSpacing/>
              <w:jc w:val="center"/>
              <w:rPr>
                <w:rFonts w:ascii="Verdana" w:hAnsi="Verdana"/>
                <w:sz w:val="20"/>
                <w:szCs w:val="20"/>
              </w:rPr>
            </w:pPr>
            <w:r w:rsidRPr="00663446">
              <w:rPr>
                <w:rFonts w:ascii="Verdana" w:hAnsi="Verdana"/>
                <w:sz w:val="20"/>
                <w:szCs w:val="20"/>
              </w:rPr>
              <w:t>#</w:t>
            </w:r>
          </w:p>
        </w:tc>
        <w:tc>
          <w:tcPr>
            <w:tcW w:w="1508" w:type="dxa"/>
          </w:tcPr>
          <w:p w14:paraId="413E527E" w14:textId="77777777" w:rsidR="006F7187" w:rsidRPr="00663446" w:rsidRDefault="006F7187" w:rsidP="00FE4224">
            <w:pPr>
              <w:contextualSpacing/>
              <w:jc w:val="center"/>
              <w:rPr>
                <w:rFonts w:ascii="Verdana" w:hAnsi="Verdana"/>
                <w:sz w:val="20"/>
                <w:szCs w:val="20"/>
              </w:rPr>
            </w:pPr>
            <w:r w:rsidRPr="00663446">
              <w:rPr>
                <w:rFonts w:ascii="Verdana" w:hAnsi="Verdana"/>
                <w:sz w:val="20"/>
                <w:szCs w:val="20"/>
              </w:rPr>
              <w:t xml:space="preserve">Performance </w:t>
            </w:r>
            <w:r>
              <w:rPr>
                <w:rFonts w:ascii="Verdana" w:hAnsi="Verdana"/>
                <w:sz w:val="20"/>
                <w:szCs w:val="20"/>
              </w:rPr>
              <w:t>Metric</w:t>
            </w:r>
          </w:p>
        </w:tc>
        <w:tc>
          <w:tcPr>
            <w:tcW w:w="2632" w:type="dxa"/>
          </w:tcPr>
          <w:p w14:paraId="0EEF80D2" w14:textId="77777777" w:rsidR="006F7187" w:rsidRPr="00663446" w:rsidRDefault="006F7187" w:rsidP="00FE4224">
            <w:pPr>
              <w:contextualSpacing/>
              <w:jc w:val="center"/>
              <w:rPr>
                <w:rFonts w:ascii="Verdana" w:hAnsi="Verdana"/>
                <w:sz w:val="20"/>
                <w:szCs w:val="20"/>
              </w:rPr>
            </w:pPr>
            <w:r w:rsidRPr="00663446">
              <w:rPr>
                <w:rFonts w:ascii="Verdana" w:hAnsi="Verdana"/>
                <w:sz w:val="20"/>
                <w:szCs w:val="20"/>
              </w:rPr>
              <w:t>Description</w:t>
            </w:r>
          </w:p>
        </w:tc>
        <w:tc>
          <w:tcPr>
            <w:tcW w:w="2520" w:type="dxa"/>
          </w:tcPr>
          <w:p w14:paraId="152DB1FD" w14:textId="77777777" w:rsidR="006F7187" w:rsidRPr="00663446" w:rsidRDefault="006F7187" w:rsidP="00FE4224">
            <w:pPr>
              <w:contextualSpacing/>
              <w:jc w:val="center"/>
              <w:rPr>
                <w:rFonts w:ascii="Verdana" w:hAnsi="Verdana"/>
                <w:sz w:val="20"/>
                <w:szCs w:val="20"/>
              </w:rPr>
            </w:pPr>
            <w:r w:rsidRPr="00663446">
              <w:rPr>
                <w:rFonts w:ascii="Verdana" w:hAnsi="Verdana"/>
                <w:sz w:val="20"/>
                <w:szCs w:val="20"/>
              </w:rPr>
              <w:t>Calcula</w:t>
            </w:r>
            <w:r>
              <w:rPr>
                <w:rFonts w:ascii="Verdana" w:hAnsi="Verdana"/>
                <w:sz w:val="20"/>
                <w:szCs w:val="20"/>
              </w:rPr>
              <w:t>tion</w:t>
            </w:r>
          </w:p>
        </w:tc>
        <w:tc>
          <w:tcPr>
            <w:tcW w:w="1260" w:type="dxa"/>
          </w:tcPr>
          <w:p w14:paraId="1511E525" w14:textId="77777777" w:rsidR="006F7187" w:rsidRPr="00663446" w:rsidRDefault="006F7187" w:rsidP="00FE4224">
            <w:pPr>
              <w:contextualSpacing/>
              <w:jc w:val="center"/>
              <w:rPr>
                <w:rFonts w:ascii="Verdana" w:hAnsi="Verdana"/>
                <w:sz w:val="20"/>
                <w:szCs w:val="20"/>
              </w:rPr>
            </w:pPr>
            <w:r w:rsidRPr="00663446">
              <w:rPr>
                <w:rFonts w:ascii="Verdana" w:hAnsi="Verdana"/>
                <w:sz w:val="20"/>
                <w:szCs w:val="20"/>
              </w:rPr>
              <w:t>Frequency</w:t>
            </w:r>
            <w:r>
              <w:rPr>
                <w:rFonts w:ascii="Verdana" w:hAnsi="Verdana"/>
                <w:sz w:val="20"/>
                <w:szCs w:val="20"/>
              </w:rPr>
              <w:t xml:space="preserve"> of Review</w:t>
            </w:r>
          </w:p>
        </w:tc>
        <w:tc>
          <w:tcPr>
            <w:tcW w:w="1170" w:type="dxa"/>
          </w:tcPr>
          <w:p w14:paraId="6A9072B0" w14:textId="77777777" w:rsidR="006F7187" w:rsidRPr="00663446" w:rsidRDefault="006F7187" w:rsidP="00FE4224">
            <w:pPr>
              <w:contextualSpacing/>
              <w:jc w:val="center"/>
              <w:rPr>
                <w:rFonts w:ascii="Verdana" w:hAnsi="Verdana"/>
                <w:sz w:val="20"/>
                <w:szCs w:val="20"/>
              </w:rPr>
            </w:pPr>
            <w:r>
              <w:rPr>
                <w:rFonts w:ascii="Verdana" w:hAnsi="Verdana"/>
                <w:sz w:val="20"/>
                <w:szCs w:val="20"/>
              </w:rPr>
              <w:t xml:space="preserve">Minimum SLA </w:t>
            </w:r>
          </w:p>
        </w:tc>
      </w:tr>
      <w:tr w:rsidR="006F7187" w14:paraId="346FA5BD" w14:textId="77777777" w:rsidTr="00FE4224">
        <w:tc>
          <w:tcPr>
            <w:tcW w:w="450" w:type="dxa"/>
          </w:tcPr>
          <w:p w14:paraId="2B5F3957" w14:textId="77777777" w:rsidR="006F7187" w:rsidRPr="00663446" w:rsidRDefault="006F7187" w:rsidP="00FE4224">
            <w:pPr>
              <w:contextualSpacing/>
              <w:rPr>
                <w:rFonts w:ascii="Verdana" w:hAnsi="Verdana"/>
                <w:sz w:val="18"/>
                <w:szCs w:val="18"/>
              </w:rPr>
            </w:pPr>
            <w:r w:rsidRPr="00663446">
              <w:rPr>
                <w:rFonts w:ascii="Verdana" w:hAnsi="Verdana"/>
                <w:sz w:val="18"/>
                <w:szCs w:val="18"/>
              </w:rPr>
              <w:t>1</w:t>
            </w:r>
          </w:p>
        </w:tc>
        <w:tc>
          <w:tcPr>
            <w:tcW w:w="1508" w:type="dxa"/>
          </w:tcPr>
          <w:p w14:paraId="7F279AB0" w14:textId="77777777" w:rsidR="006F7187" w:rsidRPr="00663446" w:rsidRDefault="006F7187" w:rsidP="002B66B4">
            <w:pPr>
              <w:contextualSpacing/>
              <w:rPr>
                <w:rFonts w:ascii="Verdana" w:hAnsi="Verdana"/>
                <w:sz w:val="18"/>
                <w:szCs w:val="18"/>
              </w:rPr>
            </w:pPr>
            <w:r>
              <w:rPr>
                <w:rFonts w:ascii="Verdana" w:hAnsi="Verdana"/>
                <w:sz w:val="18"/>
                <w:szCs w:val="18"/>
              </w:rPr>
              <w:t xml:space="preserve">Customer Service </w:t>
            </w:r>
          </w:p>
        </w:tc>
        <w:tc>
          <w:tcPr>
            <w:tcW w:w="2632" w:type="dxa"/>
          </w:tcPr>
          <w:p w14:paraId="2D665B35" w14:textId="77777777" w:rsidR="006F7187" w:rsidRPr="00663446" w:rsidRDefault="006F7187" w:rsidP="00FE4224">
            <w:pPr>
              <w:contextualSpacing/>
              <w:rPr>
                <w:rFonts w:ascii="Verdana" w:hAnsi="Verdana"/>
                <w:sz w:val="18"/>
                <w:szCs w:val="18"/>
              </w:rPr>
            </w:pPr>
            <w:r>
              <w:rPr>
                <w:rFonts w:ascii="Verdana" w:hAnsi="Verdana"/>
                <w:sz w:val="18"/>
                <w:szCs w:val="18"/>
              </w:rPr>
              <w:t xml:space="preserve">Number of days until an issue is unresolved </w:t>
            </w:r>
          </w:p>
        </w:tc>
        <w:tc>
          <w:tcPr>
            <w:tcW w:w="2520" w:type="dxa"/>
          </w:tcPr>
          <w:p w14:paraId="4AC5D11A" w14:textId="77777777" w:rsidR="006F7187" w:rsidRPr="00663446" w:rsidRDefault="006F7187" w:rsidP="00FE4224">
            <w:pPr>
              <w:contextualSpacing/>
              <w:rPr>
                <w:rFonts w:ascii="Verdana" w:hAnsi="Verdana"/>
                <w:sz w:val="18"/>
                <w:szCs w:val="18"/>
              </w:rPr>
            </w:pPr>
            <w:r>
              <w:rPr>
                <w:rFonts w:ascii="Verdana" w:hAnsi="Verdana"/>
                <w:sz w:val="18"/>
                <w:szCs w:val="18"/>
              </w:rPr>
              <w:t xml:space="preserve">Date issue resolved – Date Contractor was notified </w:t>
            </w:r>
          </w:p>
        </w:tc>
        <w:tc>
          <w:tcPr>
            <w:tcW w:w="1260" w:type="dxa"/>
          </w:tcPr>
          <w:p w14:paraId="21F3ABE9"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1C16DED7" w14:textId="77777777" w:rsidR="006F7187" w:rsidRPr="00663446" w:rsidRDefault="006F7187" w:rsidP="00FE4224">
            <w:pPr>
              <w:contextualSpacing/>
              <w:rPr>
                <w:rFonts w:ascii="Verdana" w:hAnsi="Verdana"/>
                <w:sz w:val="18"/>
                <w:szCs w:val="18"/>
              </w:rPr>
            </w:pPr>
            <w:r>
              <w:rPr>
                <w:rFonts w:ascii="Verdana" w:hAnsi="Verdana"/>
                <w:sz w:val="18"/>
                <w:szCs w:val="18"/>
              </w:rPr>
              <w:t xml:space="preserve">48 hours </w:t>
            </w:r>
          </w:p>
        </w:tc>
      </w:tr>
      <w:tr w:rsidR="006F7187" w14:paraId="1BFCCDF2" w14:textId="77777777" w:rsidTr="00FE4224">
        <w:tc>
          <w:tcPr>
            <w:tcW w:w="450" w:type="dxa"/>
          </w:tcPr>
          <w:p w14:paraId="3A361003" w14:textId="77777777" w:rsidR="006F7187" w:rsidRPr="00663446" w:rsidRDefault="006F7187" w:rsidP="00FE4224">
            <w:pPr>
              <w:contextualSpacing/>
              <w:rPr>
                <w:rFonts w:ascii="Verdana" w:hAnsi="Verdana"/>
                <w:sz w:val="18"/>
                <w:szCs w:val="18"/>
              </w:rPr>
            </w:pPr>
            <w:r>
              <w:rPr>
                <w:rFonts w:ascii="Verdana" w:hAnsi="Verdana"/>
                <w:sz w:val="18"/>
                <w:szCs w:val="18"/>
              </w:rPr>
              <w:t>2</w:t>
            </w:r>
          </w:p>
        </w:tc>
        <w:tc>
          <w:tcPr>
            <w:tcW w:w="1508" w:type="dxa"/>
          </w:tcPr>
          <w:p w14:paraId="47112073" w14:textId="77777777" w:rsidR="006F7187" w:rsidRDefault="006F7187" w:rsidP="002B66B4">
            <w:pPr>
              <w:contextualSpacing/>
              <w:rPr>
                <w:rFonts w:ascii="Verdana" w:hAnsi="Verdana"/>
                <w:sz w:val="18"/>
                <w:szCs w:val="18"/>
              </w:rPr>
            </w:pPr>
            <w:r>
              <w:rPr>
                <w:rFonts w:ascii="Verdana" w:hAnsi="Verdana"/>
                <w:sz w:val="18"/>
                <w:szCs w:val="18"/>
              </w:rPr>
              <w:t xml:space="preserve">Security </w:t>
            </w:r>
          </w:p>
        </w:tc>
        <w:tc>
          <w:tcPr>
            <w:tcW w:w="2632" w:type="dxa"/>
          </w:tcPr>
          <w:p w14:paraId="7716C20D" w14:textId="77777777" w:rsidR="006F7187" w:rsidRDefault="006F7187" w:rsidP="00FE4224">
            <w:pPr>
              <w:contextualSpacing/>
              <w:rPr>
                <w:rFonts w:ascii="Verdana" w:hAnsi="Verdana"/>
                <w:sz w:val="18"/>
                <w:szCs w:val="18"/>
              </w:rPr>
            </w:pPr>
            <w:r>
              <w:rPr>
                <w:rFonts w:ascii="Verdana" w:hAnsi="Verdana"/>
                <w:sz w:val="18"/>
                <w:szCs w:val="18"/>
              </w:rPr>
              <w:t xml:space="preserve">Number of times confidential documents have been compromised </w:t>
            </w:r>
          </w:p>
        </w:tc>
        <w:tc>
          <w:tcPr>
            <w:tcW w:w="2520" w:type="dxa"/>
          </w:tcPr>
          <w:p w14:paraId="3F1F6A9A" w14:textId="77777777" w:rsidR="006F7187" w:rsidRDefault="006F7187" w:rsidP="00FE4224">
            <w:pPr>
              <w:contextualSpacing/>
              <w:rPr>
                <w:rFonts w:ascii="Verdana" w:hAnsi="Verdana"/>
                <w:sz w:val="18"/>
                <w:szCs w:val="18"/>
              </w:rPr>
            </w:pPr>
            <w:r>
              <w:rPr>
                <w:rFonts w:ascii="Verdana" w:hAnsi="Verdana"/>
                <w:sz w:val="18"/>
                <w:szCs w:val="18"/>
              </w:rPr>
              <w:t xml:space="preserve">Number of instances </w:t>
            </w:r>
          </w:p>
        </w:tc>
        <w:tc>
          <w:tcPr>
            <w:tcW w:w="1260" w:type="dxa"/>
          </w:tcPr>
          <w:p w14:paraId="334975C8" w14:textId="77777777" w:rsidR="006F7187"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24383959" w14:textId="77777777" w:rsidR="006F7187" w:rsidRDefault="006F7187" w:rsidP="00FE4224">
            <w:pPr>
              <w:contextualSpacing/>
              <w:rPr>
                <w:rFonts w:ascii="Verdana" w:hAnsi="Verdana"/>
                <w:sz w:val="18"/>
                <w:szCs w:val="18"/>
              </w:rPr>
            </w:pPr>
            <w:r>
              <w:rPr>
                <w:rFonts w:ascii="Verdana" w:hAnsi="Verdana"/>
                <w:sz w:val="18"/>
                <w:szCs w:val="18"/>
              </w:rPr>
              <w:t>0</w:t>
            </w:r>
          </w:p>
        </w:tc>
      </w:tr>
      <w:tr w:rsidR="00E53E37" w14:paraId="7C1494F9" w14:textId="77777777" w:rsidTr="00FE4224">
        <w:tc>
          <w:tcPr>
            <w:tcW w:w="450" w:type="dxa"/>
          </w:tcPr>
          <w:p w14:paraId="78DFE835" w14:textId="64D62484" w:rsidR="00E53E37" w:rsidRDefault="00E53E37" w:rsidP="00FE4224">
            <w:pPr>
              <w:contextualSpacing/>
              <w:rPr>
                <w:rFonts w:ascii="Verdana" w:hAnsi="Verdana"/>
                <w:sz w:val="18"/>
                <w:szCs w:val="18"/>
              </w:rPr>
            </w:pPr>
            <w:r>
              <w:rPr>
                <w:rFonts w:ascii="Verdana" w:hAnsi="Verdana"/>
                <w:sz w:val="18"/>
                <w:szCs w:val="18"/>
              </w:rPr>
              <w:t>3</w:t>
            </w:r>
          </w:p>
        </w:tc>
        <w:tc>
          <w:tcPr>
            <w:tcW w:w="1508" w:type="dxa"/>
          </w:tcPr>
          <w:p w14:paraId="40DC3410" w14:textId="4142B380" w:rsidR="00E53E37" w:rsidRDefault="00BA63B4" w:rsidP="002B66B4">
            <w:pPr>
              <w:contextualSpacing/>
              <w:rPr>
                <w:rFonts w:ascii="Verdana" w:hAnsi="Verdana"/>
                <w:sz w:val="18"/>
                <w:szCs w:val="18"/>
              </w:rPr>
            </w:pPr>
            <w:r>
              <w:rPr>
                <w:rFonts w:ascii="Verdana" w:hAnsi="Verdana"/>
                <w:sz w:val="18"/>
                <w:szCs w:val="18"/>
              </w:rPr>
              <w:t>Shredding</w:t>
            </w:r>
            <w:r w:rsidR="00E53E37">
              <w:rPr>
                <w:rFonts w:ascii="Verdana" w:hAnsi="Verdana"/>
                <w:sz w:val="18"/>
                <w:szCs w:val="18"/>
              </w:rPr>
              <w:t xml:space="preserve"> Specifications</w:t>
            </w:r>
          </w:p>
        </w:tc>
        <w:tc>
          <w:tcPr>
            <w:tcW w:w="2632" w:type="dxa"/>
          </w:tcPr>
          <w:p w14:paraId="5AC62F7D" w14:textId="037B6718" w:rsidR="00E53E37" w:rsidRDefault="00E53E37" w:rsidP="00FE4224">
            <w:pPr>
              <w:contextualSpacing/>
              <w:rPr>
                <w:rFonts w:ascii="Verdana" w:hAnsi="Verdana"/>
                <w:sz w:val="18"/>
                <w:szCs w:val="18"/>
              </w:rPr>
            </w:pPr>
            <w:r>
              <w:rPr>
                <w:rFonts w:ascii="Verdana" w:hAnsi="Verdana"/>
                <w:sz w:val="18"/>
                <w:szCs w:val="18"/>
              </w:rPr>
              <w:t xml:space="preserve">Provide accurate document of destruction certificates that meet the specifications described in the Contract. </w:t>
            </w:r>
          </w:p>
        </w:tc>
        <w:tc>
          <w:tcPr>
            <w:tcW w:w="2520" w:type="dxa"/>
          </w:tcPr>
          <w:p w14:paraId="0018BAE9" w14:textId="7D7A3082" w:rsidR="00E53E37" w:rsidRDefault="00E53E37" w:rsidP="00FE4224">
            <w:pPr>
              <w:contextualSpacing/>
              <w:rPr>
                <w:rFonts w:ascii="Verdana" w:hAnsi="Verdana"/>
                <w:sz w:val="18"/>
                <w:szCs w:val="18"/>
              </w:rPr>
            </w:pPr>
            <w:r>
              <w:rPr>
                <w:rFonts w:ascii="Verdana" w:hAnsi="Verdana"/>
                <w:sz w:val="18"/>
                <w:szCs w:val="18"/>
              </w:rPr>
              <w:t xml:space="preserve">(Total # of document destruction certificates received - Total # of document destruction certificates with accurate specifications)/ Total # of documents of destruction certificates received.  </w:t>
            </w:r>
          </w:p>
        </w:tc>
        <w:tc>
          <w:tcPr>
            <w:tcW w:w="1260" w:type="dxa"/>
          </w:tcPr>
          <w:p w14:paraId="4FC730B8" w14:textId="287E64E3" w:rsidR="00E53E37" w:rsidRDefault="00E53E3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27A4E5E7" w14:textId="56A93CDC" w:rsidR="00E53E37" w:rsidRDefault="00E53E37" w:rsidP="00FE4224">
            <w:pPr>
              <w:contextualSpacing/>
              <w:rPr>
                <w:rFonts w:ascii="Verdana" w:hAnsi="Verdana"/>
                <w:sz w:val="18"/>
                <w:szCs w:val="18"/>
              </w:rPr>
            </w:pPr>
            <w:r>
              <w:rPr>
                <w:rFonts w:ascii="Verdana" w:hAnsi="Verdana"/>
                <w:sz w:val="18"/>
                <w:szCs w:val="18"/>
              </w:rPr>
              <w:t>100%</w:t>
            </w:r>
          </w:p>
        </w:tc>
      </w:tr>
      <w:tr w:rsidR="0002776B" w14:paraId="0DC88CCE" w14:textId="77777777" w:rsidTr="00FE4224">
        <w:tc>
          <w:tcPr>
            <w:tcW w:w="450" w:type="dxa"/>
          </w:tcPr>
          <w:p w14:paraId="4C1C29EC" w14:textId="6ACCD14E" w:rsidR="0002776B" w:rsidRDefault="0002776B" w:rsidP="00FE4224">
            <w:pPr>
              <w:contextualSpacing/>
              <w:rPr>
                <w:rFonts w:ascii="Verdana" w:hAnsi="Verdana"/>
                <w:sz w:val="18"/>
                <w:szCs w:val="18"/>
              </w:rPr>
            </w:pPr>
            <w:r>
              <w:rPr>
                <w:rFonts w:ascii="Verdana" w:hAnsi="Verdana"/>
                <w:sz w:val="18"/>
                <w:szCs w:val="18"/>
              </w:rPr>
              <w:t>4</w:t>
            </w:r>
          </w:p>
        </w:tc>
        <w:tc>
          <w:tcPr>
            <w:tcW w:w="1508" w:type="dxa"/>
          </w:tcPr>
          <w:p w14:paraId="6F812A95" w14:textId="53AFB0A5" w:rsidR="0002776B" w:rsidRDefault="00BA63B4" w:rsidP="002B66B4">
            <w:pPr>
              <w:contextualSpacing/>
              <w:rPr>
                <w:rFonts w:ascii="Verdana" w:hAnsi="Verdana"/>
                <w:sz w:val="18"/>
                <w:szCs w:val="18"/>
              </w:rPr>
            </w:pPr>
            <w:r>
              <w:rPr>
                <w:rFonts w:ascii="Verdana" w:hAnsi="Verdana"/>
                <w:sz w:val="18"/>
                <w:szCs w:val="18"/>
              </w:rPr>
              <w:t xml:space="preserve">Shredding Deviation Communication timeliness </w:t>
            </w:r>
          </w:p>
        </w:tc>
        <w:tc>
          <w:tcPr>
            <w:tcW w:w="2632" w:type="dxa"/>
          </w:tcPr>
          <w:p w14:paraId="494B8CE4" w14:textId="5A131291" w:rsidR="0002776B" w:rsidRDefault="00BA63B4" w:rsidP="00FE4224">
            <w:pPr>
              <w:contextualSpacing/>
              <w:rPr>
                <w:rFonts w:ascii="Verdana" w:hAnsi="Verdana"/>
                <w:sz w:val="18"/>
                <w:szCs w:val="18"/>
              </w:rPr>
            </w:pPr>
            <w:r>
              <w:rPr>
                <w:rFonts w:ascii="Verdana" w:hAnsi="Verdana"/>
                <w:sz w:val="18"/>
                <w:szCs w:val="18"/>
              </w:rPr>
              <w:t xml:space="preserve">Number of days until IDOA is notified of Shredding Deviation. </w:t>
            </w:r>
          </w:p>
        </w:tc>
        <w:tc>
          <w:tcPr>
            <w:tcW w:w="2520" w:type="dxa"/>
          </w:tcPr>
          <w:p w14:paraId="7268DCEB" w14:textId="26171B86" w:rsidR="0002776B" w:rsidRDefault="00BA63B4" w:rsidP="00FE4224">
            <w:pPr>
              <w:contextualSpacing/>
              <w:rPr>
                <w:rFonts w:ascii="Verdana" w:hAnsi="Verdana"/>
                <w:sz w:val="18"/>
                <w:szCs w:val="18"/>
              </w:rPr>
            </w:pPr>
            <w:r>
              <w:rPr>
                <w:rFonts w:ascii="Verdana" w:hAnsi="Verdana"/>
                <w:sz w:val="18"/>
                <w:szCs w:val="18"/>
              </w:rPr>
              <w:t>Date the Shredding Specifications were not met – Date the Contractor notified IDOA.</w:t>
            </w:r>
          </w:p>
        </w:tc>
        <w:tc>
          <w:tcPr>
            <w:tcW w:w="1260" w:type="dxa"/>
          </w:tcPr>
          <w:p w14:paraId="3BF01843" w14:textId="53B3EBC3" w:rsidR="0002776B" w:rsidRDefault="00BA63B4" w:rsidP="00FE4224">
            <w:pPr>
              <w:contextualSpacing/>
              <w:rPr>
                <w:rFonts w:ascii="Verdana" w:hAnsi="Verdana"/>
                <w:sz w:val="18"/>
                <w:szCs w:val="18"/>
              </w:rPr>
            </w:pPr>
            <w:r>
              <w:rPr>
                <w:rFonts w:ascii="Verdana" w:hAnsi="Verdana"/>
                <w:sz w:val="18"/>
                <w:szCs w:val="18"/>
              </w:rPr>
              <w:t xml:space="preserve">Quarterly </w:t>
            </w:r>
          </w:p>
        </w:tc>
        <w:tc>
          <w:tcPr>
            <w:tcW w:w="1170" w:type="dxa"/>
          </w:tcPr>
          <w:p w14:paraId="04DF839B" w14:textId="18AB4E13" w:rsidR="0002776B" w:rsidRDefault="00BA63B4" w:rsidP="00FE4224">
            <w:pPr>
              <w:contextualSpacing/>
              <w:rPr>
                <w:rFonts w:ascii="Verdana" w:hAnsi="Verdana"/>
                <w:sz w:val="18"/>
                <w:szCs w:val="18"/>
              </w:rPr>
            </w:pPr>
            <w:r>
              <w:rPr>
                <w:rFonts w:ascii="Verdana" w:hAnsi="Verdana"/>
                <w:sz w:val="18"/>
                <w:szCs w:val="18"/>
              </w:rPr>
              <w:t xml:space="preserve">1 Day </w:t>
            </w:r>
          </w:p>
        </w:tc>
      </w:tr>
      <w:tr w:rsidR="006F7187" w14:paraId="6D6C27DA" w14:textId="77777777" w:rsidTr="00FE4224">
        <w:tc>
          <w:tcPr>
            <w:tcW w:w="450" w:type="dxa"/>
          </w:tcPr>
          <w:p w14:paraId="4C7582BF" w14:textId="0123DAE3" w:rsidR="006F7187" w:rsidRPr="00663446" w:rsidRDefault="003875C9" w:rsidP="00FE4224">
            <w:pPr>
              <w:contextualSpacing/>
              <w:rPr>
                <w:rFonts w:ascii="Verdana" w:hAnsi="Verdana"/>
                <w:sz w:val="18"/>
                <w:szCs w:val="18"/>
              </w:rPr>
            </w:pPr>
            <w:r>
              <w:rPr>
                <w:rFonts w:ascii="Verdana" w:hAnsi="Verdana"/>
                <w:sz w:val="18"/>
                <w:szCs w:val="18"/>
              </w:rPr>
              <w:t>5</w:t>
            </w:r>
          </w:p>
        </w:tc>
        <w:tc>
          <w:tcPr>
            <w:tcW w:w="1508" w:type="dxa"/>
          </w:tcPr>
          <w:p w14:paraId="5325BE50" w14:textId="77777777" w:rsidR="006F7187" w:rsidRPr="00663446" w:rsidRDefault="006F7187" w:rsidP="002B66B4">
            <w:pPr>
              <w:contextualSpacing/>
              <w:rPr>
                <w:rFonts w:ascii="Verdana" w:hAnsi="Verdana"/>
                <w:sz w:val="18"/>
                <w:szCs w:val="18"/>
              </w:rPr>
            </w:pPr>
            <w:r>
              <w:rPr>
                <w:rFonts w:ascii="Verdana" w:hAnsi="Verdana"/>
                <w:sz w:val="18"/>
                <w:szCs w:val="18"/>
              </w:rPr>
              <w:t xml:space="preserve">Bin repair / replacement </w:t>
            </w:r>
          </w:p>
        </w:tc>
        <w:tc>
          <w:tcPr>
            <w:tcW w:w="2632" w:type="dxa"/>
          </w:tcPr>
          <w:p w14:paraId="6A02F69A" w14:textId="77777777" w:rsidR="006F7187" w:rsidRPr="00663446" w:rsidRDefault="006F7187" w:rsidP="00FE4224">
            <w:pPr>
              <w:contextualSpacing/>
              <w:rPr>
                <w:rFonts w:ascii="Verdana" w:hAnsi="Verdana"/>
                <w:sz w:val="18"/>
                <w:szCs w:val="18"/>
              </w:rPr>
            </w:pPr>
            <w:r>
              <w:rPr>
                <w:rFonts w:ascii="Verdana" w:hAnsi="Verdana"/>
                <w:sz w:val="18"/>
                <w:szCs w:val="18"/>
              </w:rPr>
              <w:t>Number of days until a reported damaged bin is resolved</w:t>
            </w:r>
          </w:p>
        </w:tc>
        <w:tc>
          <w:tcPr>
            <w:tcW w:w="2520" w:type="dxa"/>
          </w:tcPr>
          <w:p w14:paraId="0EBB4F3C" w14:textId="77777777" w:rsidR="006F7187" w:rsidRPr="00663446" w:rsidRDefault="006F7187" w:rsidP="00FE4224">
            <w:pPr>
              <w:contextualSpacing/>
              <w:rPr>
                <w:rFonts w:ascii="Verdana" w:hAnsi="Verdana"/>
                <w:sz w:val="18"/>
                <w:szCs w:val="18"/>
              </w:rPr>
            </w:pPr>
            <w:r>
              <w:rPr>
                <w:rFonts w:ascii="Verdana" w:hAnsi="Verdana"/>
                <w:sz w:val="18"/>
                <w:szCs w:val="18"/>
              </w:rPr>
              <w:t xml:space="preserve">Date the bin issue is resolved – Date the Contractor was notified </w:t>
            </w:r>
          </w:p>
        </w:tc>
        <w:tc>
          <w:tcPr>
            <w:tcW w:w="1260" w:type="dxa"/>
          </w:tcPr>
          <w:p w14:paraId="42DB69BE"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767479A8" w14:textId="77777777" w:rsidR="006F7187" w:rsidRPr="00663446" w:rsidRDefault="006F7187" w:rsidP="00FE4224">
            <w:pPr>
              <w:contextualSpacing/>
              <w:rPr>
                <w:rFonts w:ascii="Verdana" w:hAnsi="Verdana"/>
                <w:sz w:val="18"/>
                <w:szCs w:val="18"/>
              </w:rPr>
            </w:pPr>
            <w:r>
              <w:rPr>
                <w:rFonts w:ascii="Verdana" w:hAnsi="Verdana"/>
                <w:sz w:val="18"/>
                <w:szCs w:val="18"/>
              </w:rPr>
              <w:t xml:space="preserve">2 Days </w:t>
            </w:r>
          </w:p>
        </w:tc>
      </w:tr>
      <w:tr w:rsidR="006F7187" w14:paraId="2886ECC7" w14:textId="77777777" w:rsidTr="00FE4224">
        <w:tc>
          <w:tcPr>
            <w:tcW w:w="450" w:type="dxa"/>
          </w:tcPr>
          <w:p w14:paraId="6941BFEB" w14:textId="59CA580A" w:rsidR="006F7187" w:rsidRPr="00663446" w:rsidRDefault="003875C9" w:rsidP="00FE4224">
            <w:pPr>
              <w:contextualSpacing/>
              <w:rPr>
                <w:rFonts w:ascii="Verdana" w:hAnsi="Verdana"/>
                <w:sz w:val="18"/>
                <w:szCs w:val="18"/>
              </w:rPr>
            </w:pPr>
            <w:r>
              <w:rPr>
                <w:rFonts w:ascii="Verdana" w:hAnsi="Verdana"/>
                <w:sz w:val="18"/>
                <w:szCs w:val="18"/>
              </w:rPr>
              <w:t>6</w:t>
            </w:r>
          </w:p>
        </w:tc>
        <w:tc>
          <w:tcPr>
            <w:tcW w:w="1508" w:type="dxa"/>
          </w:tcPr>
          <w:p w14:paraId="1A6C7F9A" w14:textId="77777777" w:rsidR="006F7187" w:rsidRDefault="006F7187" w:rsidP="002B66B4">
            <w:pPr>
              <w:contextualSpacing/>
              <w:rPr>
                <w:rFonts w:ascii="Verdana" w:hAnsi="Verdana"/>
                <w:sz w:val="18"/>
                <w:szCs w:val="18"/>
              </w:rPr>
            </w:pPr>
            <w:r>
              <w:rPr>
                <w:rFonts w:ascii="Verdana" w:hAnsi="Verdana"/>
                <w:sz w:val="18"/>
                <w:szCs w:val="18"/>
              </w:rPr>
              <w:t xml:space="preserve">Timeliness </w:t>
            </w:r>
          </w:p>
        </w:tc>
        <w:tc>
          <w:tcPr>
            <w:tcW w:w="2632" w:type="dxa"/>
          </w:tcPr>
          <w:p w14:paraId="4F67F9A2" w14:textId="77777777" w:rsidR="006F7187" w:rsidRDefault="006F7187" w:rsidP="00FE4224">
            <w:pPr>
              <w:contextualSpacing/>
              <w:rPr>
                <w:rFonts w:ascii="Verdana" w:hAnsi="Verdana"/>
                <w:sz w:val="18"/>
                <w:szCs w:val="18"/>
              </w:rPr>
            </w:pPr>
            <w:r>
              <w:rPr>
                <w:rFonts w:ascii="Verdana" w:hAnsi="Verdana"/>
                <w:sz w:val="18"/>
                <w:szCs w:val="18"/>
              </w:rPr>
              <w:t xml:space="preserve">Number of times pick-up occurred outside of the scheduled time </w:t>
            </w:r>
          </w:p>
        </w:tc>
        <w:tc>
          <w:tcPr>
            <w:tcW w:w="2520" w:type="dxa"/>
          </w:tcPr>
          <w:p w14:paraId="62E088A7" w14:textId="77777777" w:rsidR="006F7187" w:rsidRDefault="006F7187" w:rsidP="00FE4224">
            <w:pPr>
              <w:contextualSpacing/>
              <w:rPr>
                <w:rFonts w:ascii="Verdana" w:hAnsi="Verdana"/>
                <w:sz w:val="18"/>
                <w:szCs w:val="18"/>
              </w:rPr>
            </w:pPr>
            <w:r>
              <w:rPr>
                <w:rFonts w:ascii="Verdana" w:hAnsi="Verdana"/>
                <w:sz w:val="18"/>
                <w:szCs w:val="18"/>
              </w:rPr>
              <w:t xml:space="preserve">Number of monthly pick-ups – number of late pick-up </w:t>
            </w:r>
          </w:p>
        </w:tc>
        <w:tc>
          <w:tcPr>
            <w:tcW w:w="1260" w:type="dxa"/>
          </w:tcPr>
          <w:p w14:paraId="5AE74F79" w14:textId="77777777" w:rsidR="006F7187"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76E0C8DE" w14:textId="77777777" w:rsidR="006F7187" w:rsidRDefault="006F7187" w:rsidP="00FE4224">
            <w:pPr>
              <w:contextualSpacing/>
              <w:rPr>
                <w:rFonts w:ascii="Verdana" w:hAnsi="Verdana"/>
                <w:sz w:val="18"/>
                <w:szCs w:val="18"/>
              </w:rPr>
            </w:pPr>
            <w:r>
              <w:rPr>
                <w:rFonts w:ascii="Verdana" w:hAnsi="Verdana"/>
                <w:sz w:val="18"/>
                <w:szCs w:val="18"/>
              </w:rPr>
              <w:t>0%</w:t>
            </w:r>
          </w:p>
        </w:tc>
      </w:tr>
      <w:tr w:rsidR="006F7187" w14:paraId="5235948B" w14:textId="77777777" w:rsidTr="00FE4224">
        <w:tc>
          <w:tcPr>
            <w:tcW w:w="450" w:type="dxa"/>
          </w:tcPr>
          <w:p w14:paraId="5B365925" w14:textId="665A676D" w:rsidR="006F7187" w:rsidRPr="00663446" w:rsidRDefault="003875C9" w:rsidP="00FE4224">
            <w:pPr>
              <w:contextualSpacing/>
              <w:rPr>
                <w:rFonts w:ascii="Verdana" w:hAnsi="Verdana"/>
                <w:sz w:val="18"/>
                <w:szCs w:val="18"/>
              </w:rPr>
            </w:pPr>
            <w:r>
              <w:rPr>
                <w:rFonts w:ascii="Verdana" w:hAnsi="Verdana"/>
                <w:sz w:val="18"/>
                <w:szCs w:val="18"/>
              </w:rPr>
              <w:t>7</w:t>
            </w:r>
          </w:p>
        </w:tc>
        <w:tc>
          <w:tcPr>
            <w:tcW w:w="1508" w:type="dxa"/>
          </w:tcPr>
          <w:p w14:paraId="4F06CBE3" w14:textId="77777777" w:rsidR="006F7187" w:rsidRPr="00663446" w:rsidRDefault="006F7187" w:rsidP="002B66B4">
            <w:pPr>
              <w:contextualSpacing/>
              <w:rPr>
                <w:rFonts w:ascii="Verdana" w:hAnsi="Verdana"/>
                <w:sz w:val="18"/>
                <w:szCs w:val="18"/>
              </w:rPr>
            </w:pPr>
            <w:r>
              <w:rPr>
                <w:rFonts w:ascii="Verdana" w:hAnsi="Verdana"/>
                <w:sz w:val="18"/>
                <w:szCs w:val="18"/>
              </w:rPr>
              <w:t>No Call / No Show</w:t>
            </w:r>
          </w:p>
        </w:tc>
        <w:tc>
          <w:tcPr>
            <w:tcW w:w="2632" w:type="dxa"/>
          </w:tcPr>
          <w:p w14:paraId="52C8AF70" w14:textId="77777777" w:rsidR="006F7187" w:rsidRPr="00663446" w:rsidRDefault="006F7187" w:rsidP="00FE4224">
            <w:pPr>
              <w:contextualSpacing/>
              <w:rPr>
                <w:rFonts w:ascii="Verdana" w:hAnsi="Verdana"/>
                <w:sz w:val="18"/>
                <w:szCs w:val="18"/>
              </w:rPr>
            </w:pPr>
            <w:r>
              <w:rPr>
                <w:rFonts w:ascii="Verdana" w:hAnsi="Verdana"/>
                <w:sz w:val="18"/>
                <w:szCs w:val="18"/>
              </w:rPr>
              <w:t>Number of instances when Contractor does not show for pick-up without notice</w:t>
            </w:r>
          </w:p>
        </w:tc>
        <w:tc>
          <w:tcPr>
            <w:tcW w:w="2520" w:type="dxa"/>
          </w:tcPr>
          <w:p w14:paraId="77FF2BB5" w14:textId="77777777" w:rsidR="006F7187" w:rsidRPr="00663446" w:rsidRDefault="006F7187" w:rsidP="00FE4224">
            <w:pPr>
              <w:contextualSpacing/>
              <w:rPr>
                <w:rFonts w:ascii="Verdana" w:hAnsi="Verdana"/>
                <w:sz w:val="18"/>
                <w:szCs w:val="18"/>
              </w:rPr>
            </w:pPr>
            <w:r>
              <w:rPr>
                <w:rFonts w:ascii="Verdana" w:hAnsi="Verdana"/>
                <w:sz w:val="18"/>
                <w:szCs w:val="18"/>
              </w:rPr>
              <w:t xml:space="preserve">Number of documented instances </w:t>
            </w:r>
          </w:p>
        </w:tc>
        <w:tc>
          <w:tcPr>
            <w:tcW w:w="1260" w:type="dxa"/>
          </w:tcPr>
          <w:p w14:paraId="133CBEA9"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1C6B0F45" w14:textId="77777777" w:rsidR="006F7187" w:rsidRPr="00663446" w:rsidRDefault="006F7187" w:rsidP="00FE4224">
            <w:pPr>
              <w:contextualSpacing/>
              <w:rPr>
                <w:rFonts w:ascii="Verdana" w:hAnsi="Verdana"/>
                <w:sz w:val="18"/>
                <w:szCs w:val="18"/>
              </w:rPr>
            </w:pPr>
            <w:r>
              <w:rPr>
                <w:rFonts w:ascii="Verdana" w:hAnsi="Verdana"/>
                <w:sz w:val="18"/>
                <w:szCs w:val="18"/>
              </w:rPr>
              <w:t xml:space="preserve">0 </w:t>
            </w:r>
          </w:p>
        </w:tc>
      </w:tr>
      <w:tr w:rsidR="006F7187" w14:paraId="29AA0E68" w14:textId="77777777" w:rsidTr="00FE4224">
        <w:tc>
          <w:tcPr>
            <w:tcW w:w="450" w:type="dxa"/>
          </w:tcPr>
          <w:p w14:paraId="6C908776" w14:textId="67F615B0" w:rsidR="006F7187" w:rsidRPr="00663446" w:rsidRDefault="003875C9" w:rsidP="00FE4224">
            <w:pPr>
              <w:contextualSpacing/>
              <w:rPr>
                <w:rFonts w:ascii="Verdana" w:hAnsi="Verdana"/>
                <w:sz w:val="18"/>
                <w:szCs w:val="18"/>
              </w:rPr>
            </w:pPr>
            <w:r>
              <w:rPr>
                <w:rFonts w:ascii="Verdana" w:hAnsi="Verdana"/>
                <w:sz w:val="18"/>
                <w:szCs w:val="18"/>
              </w:rPr>
              <w:t>8</w:t>
            </w:r>
          </w:p>
        </w:tc>
        <w:tc>
          <w:tcPr>
            <w:tcW w:w="1508" w:type="dxa"/>
          </w:tcPr>
          <w:p w14:paraId="7FA9BA71" w14:textId="77777777" w:rsidR="006F7187" w:rsidRPr="00663446" w:rsidRDefault="006F7187" w:rsidP="002B66B4">
            <w:pPr>
              <w:contextualSpacing/>
              <w:rPr>
                <w:rFonts w:ascii="Verdana" w:hAnsi="Verdana"/>
                <w:sz w:val="18"/>
                <w:szCs w:val="18"/>
              </w:rPr>
            </w:pPr>
            <w:r>
              <w:rPr>
                <w:rFonts w:ascii="Verdana" w:hAnsi="Verdana"/>
                <w:sz w:val="18"/>
                <w:szCs w:val="18"/>
              </w:rPr>
              <w:t xml:space="preserve">Invoicing </w:t>
            </w:r>
          </w:p>
        </w:tc>
        <w:tc>
          <w:tcPr>
            <w:tcW w:w="2632" w:type="dxa"/>
          </w:tcPr>
          <w:p w14:paraId="2D627591" w14:textId="77777777" w:rsidR="006F7187" w:rsidRPr="00663446" w:rsidRDefault="006F7187" w:rsidP="00FE4224">
            <w:pPr>
              <w:contextualSpacing/>
              <w:rPr>
                <w:rFonts w:ascii="Verdana" w:hAnsi="Verdana"/>
                <w:sz w:val="18"/>
                <w:szCs w:val="18"/>
              </w:rPr>
            </w:pPr>
            <w:r>
              <w:rPr>
                <w:rFonts w:ascii="Verdana" w:hAnsi="Verdana"/>
                <w:sz w:val="18"/>
                <w:szCs w:val="18"/>
              </w:rPr>
              <w:t>Provide accurate invoicing by the contractually agreed date each month</w:t>
            </w:r>
          </w:p>
        </w:tc>
        <w:tc>
          <w:tcPr>
            <w:tcW w:w="2520" w:type="dxa"/>
          </w:tcPr>
          <w:p w14:paraId="35450089" w14:textId="77777777" w:rsidR="006F7187" w:rsidRPr="00663446" w:rsidRDefault="006F7187" w:rsidP="00FE4224">
            <w:pPr>
              <w:contextualSpacing/>
              <w:rPr>
                <w:rFonts w:ascii="Verdana" w:hAnsi="Verdana"/>
                <w:sz w:val="18"/>
                <w:szCs w:val="18"/>
              </w:rPr>
            </w:pPr>
            <w:r>
              <w:rPr>
                <w:rFonts w:ascii="Verdana" w:hAnsi="Verdana"/>
                <w:sz w:val="18"/>
                <w:szCs w:val="18"/>
              </w:rPr>
              <w:t xml:space="preserve">(Total # of invoices received monthly – Total # accurate invoices monthly) / Total # of invoices received monthly  </w:t>
            </w:r>
          </w:p>
        </w:tc>
        <w:tc>
          <w:tcPr>
            <w:tcW w:w="1260" w:type="dxa"/>
          </w:tcPr>
          <w:p w14:paraId="33325ED6"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2E6D1421" w14:textId="77777777" w:rsidR="006F7187" w:rsidRPr="00663446" w:rsidRDefault="006F7187" w:rsidP="00FE4224">
            <w:pPr>
              <w:contextualSpacing/>
              <w:rPr>
                <w:rFonts w:ascii="Verdana" w:hAnsi="Verdana"/>
                <w:sz w:val="18"/>
                <w:szCs w:val="18"/>
              </w:rPr>
            </w:pPr>
            <w:r>
              <w:rPr>
                <w:rFonts w:ascii="Verdana" w:hAnsi="Verdana"/>
                <w:sz w:val="18"/>
                <w:szCs w:val="18"/>
              </w:rPr>
              <w:t>100%</w:t>
            </w:r>
          </w:p>
        </w:tc>
      </w:tr>
      <w:tr w:rsidR="006F7187" w14:paraId="18DDBF00" w14:textId="77777777" w:rsidTr="00FE4224">
        <w:tc>
          <w:tcPr>
            <w:tcW w:w="450" w:type="dxa"/>
          </w:tcPr>
          <w:p w14:paraId="7BF76C24" w14:textId="04D7D993" w:rsidR="006F7187" w:rsidRPr="00663446" w:rsidRDefault="003875C9" w:rsidP="00FE4224">
            <w:pPr>
              <w:contextualSpacing/>
              <w:rPr>
                <w:rFonts w:ascii="Verdana" w:hAnsi="Verdana"/>
                <w:sz w:val="18"/>
                <w:szCs w:val="18"/>
              </w:rPr>
            </w:pPr>
            <w:r>
              <w:rPr>
                <w:rFonts w:ascii="Verdana" w:hAnsi="Verdana"/>
                <w:sz w:val="18"/>
                <w:szCs w:val="18"/>
              </w:rPr>
              <w:t>9</w:t>
            </w:r>
          </w:p>
        </w:tc>
        <w:tc>
          <w:tcPr>
            <w:tcW w:w="1508" w:type="dxa"/>
          </w:tcPr>
          <w:p w14:paraId="5DFCA267" w14:textId="77777777" w:rsidR="006F7187" w:rsidRPr="00663446" w:rsidRDefault="006F7187" w:rsidP="002B66B4">
            <w:pPr>
              <w:contextualSpacing/>
              <w:rPr>
                <w:rFonts w:ascii="Verdana" w:hAnsi="Verdana"/>
                <w:sz w:val="18"/>
                <w:szCs w:val="18"/>
              </w:rPr>
            </w:pPr>
            <w:r>
              <w:rPr>
                <w:rFonts w:ascii="Verdana" w:hAnsi="Verdana"/>
                <w:sz w:val="18"/>
                <w:szCs w:val="18"/>
              </w:rPr>
              <w:t xml:space="preserve">Invoicing Error </w:t>
            </w:r>
          </w:p>
        </w:tc>
        <w:tc>
          <w:tcPr>
            <w:tcW w:w="2632" w:type="dxa"/>
          </w:tcPr>
          <w:p w14:paraId="3FEF370A" w14:textId="77777777" w:rsidR="006F7187" w:rsidRPr="00663446" w:rsidRDefault="006F7187" w:rsidP="00FE4224">
            <w:pPr>
              <w:contextualSpacing/>
              <w:rPr>
                <w:rFonts w:ascii="Verdana" w:hAnsi="Verdana"/>
                <w:sz w:val="18"/>
                <w:szCs w:val="18"/>
              </w:rPr>
            </w:pPr>
            <w:r>
              <w:rPr>
                <w:rFonts w:ascii="Verdana" w:hAnsi="Verdana"/>
                <w:sz w:val="18"/>
                <w:szCs w:val="18"/>
              </w:rPr>
              <w:t>If an error is found Contractor must issue a corrected invoice</w:t>
            </w:r>
          </w:p>
        </w:tc>
        <w:tc>
          <w:tcPr>
            <w:tcW w:w="2520" w:type="dxa"/>
          </w:tcPr>
          <w:p w14:paraId="571F4A81" w14:textId="77777777" w:rsidR="006F7187" w:rsidRPr="00663446" w:rsidRDefault="006F7187" w:rsidP="00FE4224">
            <w:pPr>
              <w:contextualSpacing/>
              <w:rPr>
                <w:rFonts w:ascii="Verdana" w:hAnsi="Verdana"/>
                <w:sz w:val="18"/>
                <w:szCs w:val="18"/>
              </w:rPr>
            </w:pPr>
            <w:r>
              <w:rPr>
                <w:rFonts w:ascii="Verdana" w:hAnsi="Verdana"/>
                <w:sz w:val="18"/>
                <w:szCs w:val="18"/>
              </w:rPr>
              <w:t xml:space="preserve">Date of error notification – date corrected invoice received </w:t>
            </w:r>
          </w:p>
        </w:tc>
        <w:tc>
          <w:tcPr>
            <w:tcW w:w="1260" w:type="dxa"/>
          </w:tcPr>
          <w:p w14:paraId="667A28D4"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777D316B" w14:textId="77777777" w:rsidR="006F7187" w:rsidRPr="00663446" w:rsidRDefault="006F7187" w:rsidP="00FE4224">
            <w:pPr>
              <w:contextualSpacing/>
              <w:rPr>
                <w:rFonts w:ascii="Verdana" w:hAnsi="Verdana"/>
                <w:sz w:val="18"/>
                <w:szCs w:val="18"/>
              </w:rPr>
            </w:pPr>
            <w:r>
              <w:rPr>
                <w:rFonts w:ascii="Verdana" w:hAnsi="Verdana"/>
                <w:sz w:val="18"/>
                <w:szCs w:val="18"/>
              </w:rPr>
              <w:t xml:space="preserve">2 Days </w:t>
            </w:r>
          </w:p>
        </w:tc>
      </w:tr>
      <w:tr w:rsidR="006F7187" w14:paraId="19EB4DCE" w14:textId="77777777" w:rsidTr="00FE4224">
        <w:tc>
          <w:tcPr>
            <w:tcW w:w="450" w:type="dxa"/>
          </w:tcPr>
          <w:p w14:paraId="0DF5107C" w14:textId="3CECE646" w:rsidR="006F7187" w:rsidRPr="00663446" w:rsidRDefault="003875C9" w:rsidP="00FE4224">
            <w:pPr>
              <w:contextualSpacing/>
              <w:rPr>
                <w:rFonts w:ascii="Verdana" w:hAnsi="Verdana"/>
                <w:sz w:val="18"/>
                <w:szCs w:val="18"/>
              </w:rPr>
            </w:pPr>
            <w:r>
              <w:rPr>
                <w:rFonts w:ascii="Verdana" w:hAnsi="Verdana"/>
                <w:sz w:val="18"/>
                <w:szCs w:val="18"/>
              </w:rPr>
              <w:t>10</w:t>
            </w:r>
          </w:p>
        </w:tc>
        <w:tc>
          <w:tcPr>
            <w:tcW w:w="1508" w:type="dxa"/>
          </w:tcPr>
          <w:p w14:paraId="0D862257" w14:textId="77777777" w:rsidR="006F7187" w:rsidRPr="00663446" w:rsidRDefault="006F7187" w:rsidP="002B66B4">
            <w:pPr>
              <w:contextualSpacing/>
              <w:rPr>
                <w:rFonts w:ascii="Verdana" w:hAnsi="Verdana"/>
                <w:sz w:val="18"/>
                <w:szCs w:val="18"/>
              </w:rPr>
            </w:pPr>
            <w:r>
              <w:rPr>
                <w:rFonts w:ascii="Verdana" w:hAnsi="Verdana"/>
                <w:sz w:val="18"/>
                <w:szCs w:val="18"/>
              </w:rPr>
              <w:t xml:space="preserve">Reporting </w:t>
            </w:r>
          </w:p>
        </w:tc>
        <w:tc>
          <w:tcPr>
            <w:tcW w:w="2632" w:type="dxa"/>
          </w:tcPr>
          <w:p w14:paraId="6DE02D68" w14:textId="77777777" w:rsidR="006F7187" w:rsidRPr="00663446" w:rsidRDefault="006F7187" w:rsidP="00FE4224">
            <w:pPr>
              <w:contextualSpacing/>
              <w:rPr>
                <w:rFonts w:ascii="Verdana" w:hAnsi="Verdana"/>
                <w:sz w:val="18"/>
                <w:szCs w:val="18"/>
              </w:rPr>
            </w:pPr>
            <w:r>
              <w:rPr>
                <w:rFonts w:ascii="Verdana" w:hAnsi="Verdana"/>
                <w:sz w:val="18"/>
                <w:szCs w:val="18"/>
              </w:rPr>
              <w:t xml:space="preserve">Contractor must submit reports to State or provide a means to access reports </w:t>
            </w:r>
          </w:p>
        </w:tc>
        <w:tc>
          <w:tcPr>
            <w:tcW w:w="2520" w:type="dxa"/>
          </w:tcPr>
          <w:p w14:paraId="4C3AEBC3" w14:textId="77777777" w:rsidR="006F7187" w:rsidRPr="00663446" w:rsidRDefault="006F7187" w:rsidP="00FE4224">
            <w:pPr>
              <w:contextualSpacing/>
              <w:rPr>
                <w:rFonts w:ascii="Verdana" w:hAnsi="Verdana"/>
                <w:sz w:val="18"/>
                <w:szCs w:val="18"/>
              </w:rPr>
            </w:pPr>
            <w:r>
              <w:rPr>
                <w:rFonts w:ascii="Verdana" w:hAnsi="Verdana"/>
                <w:sz w:val="18"/>
                <w:szCs w:val="18"/>
              </w:rPr>
              <w:t xml:space="preserve">Number of reports provided – number of reports requested </w:t>
            </w:r>
          </w:p>
        </w:tc>
        <w:tc>
          <w:tcPr>
            <w:tcW w:w="1260" w:type="dxa"/>
          </w:tcPr>
          <w:p w14:paraId="0B7370C9"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66BA736F" w14:textId="77777777" w:rsidR="006F7187" w:rsidRPr="00663446" w:rsidRDefault="006F7187" w:rsidP="00FE4224">
            <w:pPr>
              <w:contextualSpacing/>
              <w:rPr>
                <w:rFonts w:ascii="Verdana" w:hAnsi="Verdana"/>
                <w:sz w:val="18"/>
                <w:szCs w:val="18"/>
              </w:rPr>
            </w:pPr>
            <w:r>
              <w:rPr>
                <w:rFonts w:ascii="Verdana" w:hAnsi="Verdana"/>
                <w:sz w:val="18"/>
                <w:szCs w:val="18"/>
              </w:rPr>
              <w:t>100%</w:t>
            </w:r>
          </w:p>
        </w:tc>
      </w:tr>
      <w:tr w:rsidR="006F7187" w14:paraId="0F95B882" w14:textId="77777777" w:rsidTr="00FE4224">
        <w:tc>
          <w:tcPr>
            <w:tcW w:w="450" w:type="dxa"/>
          </w:tcPr>
          <w:p w14:paraId="7314A190" w14:textId="237AE097" w:rsidR="006F7187" w:rsidRPr="00663446" w:rsidRDefault="003875C9" w:rsidP="00FE4224">
            <w:pPr>
              <w:contextualSpacing/>
              <w:rPr>
                <w:rFonts w:ascii="Verdana" w:hAnsi="Verdana"/>
                <w:sz w:val="18"/>
                <w:szCs w:val="18"/>
              </w:rPr>
            </w:pPr>
            <w:r>
              <w:rPr>
                <w:rFonts w:ascii="Verdana" w:hAnsi="Verdana"/>
                <w:sz w:val="18"/>
                <w:szCs w:val="18"/>
              </w:rPr>
              <w:t>11</w:t>
            </w:r>
          </w:p>
        </w:tc>
        <w:tc>
          <w:tcPr>
            <w:tcW w:w="1508" w:type="dxa"/>
          </w:tcPr>
          <w:p w14:paraId="79870752" w14:textId="77777777" w:rsidR="006F7187" w:rsidRDefault="006F7187" w:rsidP="002B66B4">
            <w:pPr>
              <w:contextualSpacing/>
              <w:rPr>
                <w:rFonts w:ascii="Verdana" w:hAnsi="Verdana"/>
                <w:sz w:val="18"/>
                <w:szCs w:val="18"/>
              </w:rPr>
            </w:pPr>
            <w:r>
              <w:rPr>
                <w:rFonts w:ascii="Verdana" w:hAnsi="Verdana"/>
                <w:sz w:val="18"/>
                <w:szCs w:val="18"/>
              </w:rPr>
              <w:t xml:space="preserve">Monthly Report Turn-around </w:t>
            </w:r>
          </w:p>
        </w:tc>
        <w:tc>
          <w:tcPr>
            <w:tcW w:w="2632" w:type="dxa"/>
          </w:tcPr>
          <w:p w14:paraId="4C30D84A" w14:textId="77777777" w:rsidR="006F7187" w:rsidRDefault="006F7187" w:rsidP="00FE4224">
            <w:pPr>
              <w:contextualSpacing/>
              <w:rPr>
                <w:rFonts w:ascii="Verdana" w:hAnsi="Verdana"/>
                <w:sz w:val="18"/>
                <w:szCs w:val="18"/>
              </w:rPr>
            </w:pPr>
            <w:r>
              <w:rPr>
                <w:rFonts w:ascii="Verdana" w:hAnsi="Verdana"/>
                <w:sz w:val="18"/>
                <w:szCs w:val="18"/>
              </w:rPr>
              <w:t xml:space="preserve">Number of day from month end to provide required reports </w:t>
            </w:r>
          </w:p>
        </w:tc>
        <w:tc>
          <w:tcPr>
            <w:tcW w:w="2520" w:type="dxa"/>
          </w:tcPr>
          <w:p w14:paraId="08E66055" w14:textId="77777777" w:rsidR="006F7187" w:rsidRDefault="006F7187" w:rsidP="00FE4224">
            <w:pPr>
              <w:contextualSpacing/>
              <w:rPr>
                <w:rFonts w:ascii="Verdana" w:hAnsi="Verdana"/>
                <w:sz w:val="18"/>
                <w:szCs w:val="18"/>
              </w:rPr>
            </w:pPr>
            <w:r>
              <w:rPr>
                <w:rFonts w:ascii="Verdana" w:hAnsi="Verdana"/>
                <w:sz w:val="18"/>
                <w:szCs w:val="18"/>
              </w:rPr>
              <w:t xml:space="preserve">Date of report receipt – first day of the month </w:t>
            </w:r>
          </w:p>
        </w:tc>
        <w:tc>
          <w:tcPr>
            <w:tcW w:w="1260" w:type="dxa"/>
          </w:tcPr>
          <w:p w14:paraId="090A615E" w14:textId="77777777" w:rsidR="006F7187"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6E46075F" w14:textId="77777777" w:rsidR="006F7187" w:rsidRDefault="006F7187" w:rsidP="00FE4224">
            <w:pPr>
              <w:contextualSpacing/>
              <w:rPr>
                <w:rFonts w:ascii="Verdana" w:hAnsi="Verdana"/>
                <w:sz w:val="18"/>
                <w:szCs w:val="18"/>
              </w:rPr>
            </w:pPr>
            <w:r>
              <w:rPr>
                <w:rFonts w:ascii="Verdana" w:hAnsi="Verdana"/>
                <w:sz w:val="18"/>
                <w:szCs w:val="18"/>
              </w:rPr>
              <w:t xml:space="preserve">2 Days </w:t>
            </w:r>
          </w:p>
        </w:tc>
      </w:tr>
      <w:tr w:rsidR="006F7187" w14:paraId="0C2E97C5" w14:textId="77777777" w:rsidTr="00FE4224">
        <w:tc>
          <w:tcPr>
            <w:tcW w:w="450" w:type="dxa"/>
          </w:tcPr>
          <w:p w14:paraId="7DD40367" w14:textId="24E69E6F" w:rsidR="006F7187" w:rsidRPr="00663446" w:rsidRDefault="006F7187" w:rsidP="00FE4224">
            <w:pPr>
              <w:contextualSpacing/>
              <w:rPr>
                <w:rFonts w:ascii="Verdana" w:hAnsi="Verdana"/>
                <w:sz w:val="18"/>
                <w:szCs w:val="18"/>
              </w:rPr>
            </w:pPr>
            <w:r>
              <w:rPr>
                <w:rFonts w:ascii="Verdana" w:hAnsi="Verdana"/>
                <w:sz w:val="18"/>
                <w:szCs w:val="18"/>
              </w:rPr>
              <w:t>1</w:t>
            </w:r>
            <w:r w:rsidR="003875C9">
              <w:rPr>
                <w:rFonts w:ascii="Verdana" w:hAnsi="Verdana"/>
                <w:sz w:val="18"/>
                <w:szCs w:val="18"/>
              </w:rPr>
              <w:t>2</w:t>
            </w:r>
          </w:p>
        </w:tc>
        <w:tc>
          <w:tcPr>
            <w:tcW w:w="1508" w:type="dxa"/>
          </w:tcPr>
          <w:p w14:paraId="49937EC1" w14:textId="77777777" w:rsidR="006F7187" w:rsidRPr="00663446" w:rsidRDefault="006F7187" w:rsidP="002B66B4">
            <w:pPr>
              <w:contextualSpacing/>
              <w:rPr>
                <w:rFonts w:ascii="Verdana" w:hAnsi="Verdana"/>
                <w:sz w:val="18"/>
                <w:szCs w:val="18"/>
              </w:rPr>
            </w:pPr>
            <w:r>
              <w:rPr>
                <w:rFonts w:ascii="Verdana" w:hAnsi="Verdana"/>
                <w:sz w:val="18"/>
                <w:szCs w:val="18"/>
              </w:rPr>
              <w:t xml:space="preserve">Ad Hoc Reporting Turn-around </w:t>
            </w:r>
          </w:p>
        </w:tc>
        <w:tc>
          <w:tcPr>
            <w:tcW w:w="2632" w:type="dxa"/>
          </w:tcPr>
          <w:p w14:paraId="3A72812A" w14:textId="77777777" w:rsidR="006F7187" w:rsidRPr="00663446" w:rsidRDefault="006F7187" w:rsidP="00FE4224">
            <w:pPr>
              <w:contextualSpacing/>
              <w:rPr>
                <w:rFonts w:ascii="Verdana" w:hAnsi="Verdana"/>
                <w:sz w:val="18"/>
                <w:szCs w:val="18"/>
              </w:rPr>
            </w:pPr>
            <w:r>
              <w:rPr>
                <w:rFonts w:ascii="Verdana" w:hAnsi="Verdana"/>
                <w:sz w:val="18"/>
                <w:szCs w:val="18"/>
              </w:rPr>
              <w:t xml:space="preserve">Number of days to generate an ad hoc request </w:t>
            </w:r>
          </w:p>
        </w:tc>
        <w:tc>
          <w:tcPr>
            <w:tcW w:w="2520" w:type="dxa"/>
          </w:tcPr>
          <w:p w14:paraId="55D1F3EF" w14:textId="77777777" w:rsidR="006F7187" w:rsidRPr="00663446" w:rsidRDefault="006F7187" w:rsidP="00FE4224">
            <w:pPr>
              <w:contextualSpacing/>
              <w:rPr>
                <w:rFonts w:ascii="Verdana" w:hAnsi="Verdana"/>
                <w:sz w:val="18"/>
                <w:szCs w:val="18"/>
              </w:rPr>
            </w:pPr>
            <w:r>
              <w:rPr>
                <w:rFonts w:ascii="Verdana" w:hAnsi="Verdana"/>
                <w:sz w:val="18"/>
                <w:szCs w:val="18"/>
              </w:rPr>
              <w:t xml:space="preserve">Date of report request – date of report receipt </w:t>
            </w:r>
          </w:p>
        </w:tc>
        <w:tc>
          <w:tcPr>
            <w:tcW w:w="1260" w:type="dxa"/>
          </w:tcPr>
          <w:p w14:paraId="72880332" w14:textId="77777777" w:rsidR="006F7187" w:rsidRPr="00663446" w:rsidRDefault="006F7187" w:rsidP="00FE4224">
            <w:pPr>
              <w:contextualSpacing/>
              <w:rPr>
                <w:rFonts w:ascii="Verdana" w:hAnsi="Verdana"/>
                <w:sz w:val="18"/>
                <w:szCs w:val="18"/>
              </w:rPr>
            </w:pPr>
            <w:r>
              <w:rPr>
                <w:rFonts w:ascii="Verdana" w:hAnsi="Verdana"/>
                <w:sz w:val="18"/>
                <w:szCs w:val="18"/>
              </w:rPr>
              <w:t xml:space="preserve">Quarterly </w:t>
            </w:r>
          </w:p>
        </w:tc>
        <w:tc>
          <w:tcPr>
            <w:tcW w:w="1170" w:type="dxa"/>
          </w:tcPr>
          <w:p w14:paraId="66EF7A2A" w14:textId="767100C4" w:rsidR="006F7187" w:rsidRPr="00663446" w:rsidRDefault="0000408E" w:rsidP="00FE4224">
            <w:pPr>
              <w:contextualSpacing/>
              <w:rPr>
                <w:rFonts w:ascii="Verdana" w:hAnsi="Verdana"/>
                <w:sz w:val="18"/>
                <w:szCs w:val="18"/>
              </w:rPr>
            </w:pPr>
            <w:r>
              <w:rPr>
                <w:rFonts w:ascii="Verdana" w:hAnsi="Verdana"/>
                <w:sz w:val="18"/>
                <w:szCs w:val="18"/>
              </w:rPr>
              <w:t>5</w:t>
            </w:r>
            <w:r w:rsidR="006F7187">
              <w:rPr>
                <w:rFonts w:ascii="Verdana" w:hAnsi="Verdana"/>
                <w:sz w:val="18"/>
                <w:szCs w:val="18"/>
              </w:rPr>
              <w:t xml:space="preserve"> days </w:t>
            </w:r>
          </w:p>
        </w:tc>
      </w:tr>
      <w:tr w:rsidR="006F7187" w14:paraId="1B54034D" w14:textId="77777777" w:rsidTr="00FE4224">
        <w:tc>
          <w:tcPr>
            <w:tcW w:w="450" w:type="dxa"/>
          </w:tcPr>
          <w:p w14:paraId="7281135D" w14:textId="4E71AF82" w:rsidR="006F7187" w:rsidRDefault="006F7187" w:rsidP="00FE4224">
            <w:pPr>
              <w:contextualSpacing/>
              <w:rPr>
                <w:rFonts w:ascii="Verdana" w:hAnsi="Verdana"/>
                <w:sz w:val="18"/>
                <w:szCs w:val="18"/>
              </w:rPr>
            </w:pPr>
            <w:r>
              <w:rPr>
                <w:rFonts w:ascii="Verdana" w:hAnsi="Verdana"/>
                <w:sz w:val="18"/>
                <w:szCs w:val="18"/>
              </w:rPr>
              <w:t>1</w:t>
            </w:r>
            <w:r w:rsidR="003875C9">
              <w:rPr>
                <w:rFonts w:ascii="Verdana" w:hAnsi="Verdana"/>
                <w:sz w:val="18"/>
                <w:szCs w:val="18"/>
              </w:rPr>
              <w:t>3</w:t>
            </w:r>
          </w:p>
        </w:tc>
        <w:tc>
          <w:tcPr>
            <w:tcW w:w="1508" w:type="dxa"/>
          </w:tcPr>
          <w:p w14:paraId="5CD0DCD5" w14:textId="77777777" w:rsidR="006F7187" w:rsidRDefault="006F7187" w:rsidP="002B66B4">
            <w:pPr>
              <w:contextualSpacing/>
              <w:rPr>
                <w:rFonts w:ascii="Verdana" w:hAnsi="Verdana"/>
                <w:sz w:val="18"/>
                <w:szCs w:val="18"/>
              </w:rPr>
            </w:pPr>
            <w:r>
              <w:rPr>
                <w:rFonts w:ascii="Verdana" w:hAnsi="Verdana"/>
                <w:sz w:val="18"/>
                <w:szCs w:val="18"/>
              </w:rPr>
              <w:t xml:space="preserve">Certification </w:t>
            </w:r>
          </w:p>
        </w:tc>
        <w:tc>
          <w:tcPr>
            <w:tcW w:w="2632" w:type="dxa"/>
          </w:tcPr>
          <w:p w14:paraId="53B4AF92" w14:textId="77777777" w:rsidR="006F7187" w:rsidRDefault="006F7187" w:rsidP="00FE4224">
            <w:pPr>
              <w:contextualSpacing/>
              <w:rPr>
                <w:rFonts w:ascii="Verdana" w:hAnsi="Verdana"/>
                <w:sz w:val="18"/>
                <w:szCs w:val="18"/>
              </w:rPr>
            </w:pPr>
            <w:r>
              <w:rPr>
                <w:rFonts w:ascii="Verdana" w:hAnsi="Verdana"/>
                <w:sz w:val="18"/>
                <w:szCs w:val="18"/>
              </w:rPr>
              <w:t xml:space="preserve">Contractor will </w:t>
            </w:r>
            <w:r w:rsidRPr="00FA7C75">
              <w:rPr>
                <w:rFonts w:ascii="Verdana" w:hAnsi="Verdana"/>
                <w:sz w:val="18"/>
                <w:szCs w:val="18"/>
              </w:rPr>
              <w:t>be an AAA-certified member in good standing with the National Association for Information Destruction (NAID)</w:t>
            </w:r>
          </w:p>
        </w:tc>
        <w:tc>
          <w:tcPr>
            <w:tcW w:w="2520" w:type="dxa"/>
          </w:tcPr>
          <w:p w14:paraId="55C045DC" w14:textId="77777777" w:rsidR="006F7187" w:rsidRDefault="006F7187" w:rsidP="00FE4224">
            <w:pPr>
              <w:contextualSpacing/>
              <w:rPr>
                <w:rFonts w:ascii="Verdana" w:hAnsi="Verdana"/>
                <w:sz w:val="18"/>
                <w:szCs w:val="18"/>
              </w:rPr>
            </w:pPr>
            <w:r>
              <w:rPr>
                <w:rFonts w:ascii="Verdana" w:hAnsi="Verdana"/>
                <w:sz w:val="18"/>
                <w:szCs w:val="18"/>
              </w:rPr>
              <w:t xml:space="preserve">Copy of NAID certification </w:t>
            </w:r>
          </w:p>
        </w:tc>
        <w:tc>
          <w:tcPr>
            <w:tcW w:w="1260" w:type="dxa"/>
          </w:tcPr>
          <w:p w14:paraId="4C44F03F" w14:textId="77777777" w:rsidR="006F7187" w:rsidRDefault="006F7187" w:rsidP="00FE4224">
            <w:pPr>
              <w:contextualSpacing/>
              <w:rPr>
                <w:rFonts w:ascii="Verdana" w:hAnsi="Verdana"/>
                <w:sz w:val="18"/>
                <w:szCs w:val="18"/>
              </w:rPr>
            </w:pPr>
            <w:r>
              <w:rPr>
                <w:rFonts w:ascii="Verdana" w:hAnsi="Verdana"/>
                <w:sz w:val="18"/>
                <w:szCs w:val="18"/>
              </w:rPr>
              <w:t xml:space="preserve">Annual </w:t>
            </w:r>
          </w:p>
        </w:tc>
        <w:tc>
          <w:tcPr>
            <w:tcW w:w="1170" w:type="dxa"/>
          </w:tcPr>
          <w:p w14:paraId="0BC18D3D" w14:textId="77777777" w:rsidR="006F7187" w:rsidRDefault="006F7187" w:rsidP="00FE4224">
            <w:pPr>
              <w:contextualSpacing/>
              <w:rPr>
                <w:rFonts w:ascii="Verdana" w:hAnsi="Verdana"/>
                <w:sz w:val="18"/>
                <w:szCs w:val="18"/>
              </w:rPr>
            </w:pPr>
            <w:r>
              <w:rPr>
                <w:rFonts w:ascii="Verdana" w:hAnsi="Verdana"/>
                <w:sz w:val="18"/>
                <w:szCs w:val="18"/>
              </w:rPr>
              <w:t xml:space="preserve">100% </w:t>
            </w:r>
          </w:p>
        </w:tc>
      </w:tr>
      <w:tr w:rsidR="003875C9" w14:paraId="30A4417D" w14:textId="77777777" w:rsidTr="00FE4224">
        <w:tc>
          <w:tcPr>
            <w:tcW w:w="450" w:type="dxa"/>
          </w:tcPr>
          <w:p w14:paraId="78069620" w14:textId="55C720A6" w:rsidR="003875C9" w:rsidRDefault="003875C9" w:rsidP="00FE4224">
            <w:pPr>
              <w:contextualSpacing/>
              <w:rPr>
                <w:rFonts w:ascii="Verdana" w:hAnsi="Verdana"/>
                <w:sz w:val="18"/>
                <w:szCs w:val="18"/>
              </w:rPr>
            </w:pPr>
            <w:r>
              <w:rPr>
                <w:rFonts w:ascii="Verdana" w:hAnsi="Verdana"/>
                <w:sz w:val="18"/>
                <w:szCs w:val="18"/>
              </w:rPr>
              <w:lastRenderedPageBreak/>
              <w:t>14</w:t>
            </w:r>
          </w:p>
        </w:tc>
        <w:tc>
          <w:tcPr>
            <w:tcW w:w="1508" w:type="dxa"/>
          </w:tcPr>
          <w:p w14:paraId="2FBA403D" w14:textId="5648E91E" w:rsidR="003875C9" w:rsidRDefault="003875C9" w:rsidP="002B66B4">
            <w:pPr>
              <w:contextualSpacing/>
              <w:rPr>
                <w:rFonts w:ascii="Verdana" w:hAnsi="Verdana"/>
                <w:sz w:val="18"/>
                <w:szCs w:val="18"/>
              </w:rPr>
            </w:pPr>
            <w:r>
              <w:rPr>
                <w:rFonts w:ascii="Verdana" w:hAnsi="Verdana"/>
                <w:sz w:val="18"/>
                <w:szCs w:val="18"/>
              </w:rPr>
              <w:t xml:space="preserve">Staffing </w:t>
            </w:r>
          </w:p>
        </w:tc>
        <w:tc>
          <w:tcPr>
            <w:tcW w:w="2632" w:type="dxa"/>
          </w:tcPr>
          <w:p w14:paraId="173F2C52" w14:textId="08CBB1F8" w:rsidR="003875C9" w:rsidRDefault="009B64EF" w:rsidP="00FE4224">
            <w:pPr>
              <w:contextualSpacing/>
              <w:rPr>
                <w:rFonts w:ascii="Verdana" w:hAnsi="Verdana"/>
                <w:sz w:val="18"/>
                <w:szCs w:val="18"/>
              </w:rPr>
            </w:pPr>
            <w:r>
              <w:rPr>
                <w:rFonts w:ascii="Verdana" w:hAnsi="Verdana"/>
                <w:sz w:val="18"/>
                <w:szCs w:val="18"/>
              </w:rPr>
              <w:t>Contractor will ensure adequate operational staffing.</w:t>
            </w:r>
          </w:p>
        </w:tc>
        <w:tc>
          <w:tcPr>
            <w:tcW w:w="2520" w:type="dxa"/>
          </w:tcPr>
          <w:p w14:paraId="6D93F631" w14:textId="499EAF62" w:rsidR="003875C9" w:rsidRDefault="009B64EF" w:rsidP="00FE4224">
            <w:pPr>
              <w:contextualSpacing/>
              <w:rPr>
                <w:rFonts w:ascii="Verdana" w:hAnsi="Verdana"/>
                <w:sz w:val="18"/>
                <w:szCs w:val="18"/>
              </w:rPr>
            </w:pPr>
            <w:r>
              <w:rPr>
                <w:rFonts w:ascii="Verdana" w:hAnsi="Verdana"/>
                <w:sz w:val="18"/>
                <w:szCs w:val="18"/>
              </w:rPr>
              <w:t>(Number of staff required for service at the beginning of Contract– number of actual staff)/Number of staff required for service at the beginning of Contract</w:t>
            </w:r>
          </w:p>
        </w:tc>
        <w:tc>
          <w:tcPr>
            <w:tcW w:w="1260" w:type="dxa"/>
          </w:tcPr>
          <w:p w14:paraId="60589CAD" w14:textId="0D6DB24B" w:rsidR="003875C9" w:rsidRDefault="009B64EF" w:rsidP="00FE4224">
            <w:pPr>
              <w:contextualSpacing/>
              <w:rPr>
                <w:rFonts w:ascii="Verdana" w:hAnsi="Verdana"/>
                <w:sz w:val="18"/>
                <w:szCs w:val="18"/>
              </w:rPr>
            </w:pPr>
            <w:r>
              <w:rPr>
                <w:rFonts w:ascii="Verdana" w:hAnsi="Verdana"/>
                <w:sz w:val="18"/>
                <w:szCs w:val="18"/>
              </w:rPr>
              <w:t xml:space="preserve">Quarterly </w:t>
            </w:r>
          </w:p>
        </w:tc>
        <w:tc>
          <w:tcPr>
            <w:tcW w:w="1170" w:type="dxa"/>
          </w:tcPr>
          <w:p w14:paraId="427F81D3" w14:textId="1F90AB02" w:rsidR="003875C9" w:rsidRDefault="009B64EF" w:rsidP="00FE4224">
            <w:pPr>
              <w:contextualSpacing/>
              <w:rPr>
                <w:rFonts w:ascii="Verdana" w:hAnsi="Verdana"/>
                <w:sz w:val="18"/>
                <w:szCs w:val="18"/>
              </w:rPr>
            </w:pPr>
            <w:r>
              <w:rPr>
                <w:rFonts w:ascii="Verdana" w:hAnsi="Verdana"/>
                <w:sz w:val="18"/>
                <w:szCs w:val="18"/>
              </w:rPr>
              <w:t>100%</w:t>
            </w:r>
          </w:p>
        </w:tc>
      </w:tr>
    </w:tbl>
    <w:p w14:paraId="010F65E9" w14:textId="77777777" w:rsidR="006F7187" w:rsidRDefault="006F7187" w:rsidP="006F7187">
      <w:pPr>
        <w:spacing w:line="240" w:lineRule="auto"/>
        <w:contextualSpacing/>
        <w:rPr>
          <w:rFonts w:ascii="Verdana" w:hAnsi="Verdana"/>
          <w:i/>
          <w:iCs/>
          <w:sz w:val="16"/>
          <w:szCs w:val="16"/>
        </w:rPr>
      </w:pPr>
    </w:p>
    <w:p w14:paraId="46C55351" w14:textId="77777777" w:rsidR="006F7187" w:rsidRDefault="006F7187" w:rsidP="006F7187">
      <w:pPr>
        <w:spacing w:line="240" w:lineRule="auto"/>
        <w:contextualSpacing/>
        <w:rPr>
          <w:rFonts w:ascii="Verdana" w:hAnsi="Verdana"/>
          <w:i/>
          <w:iCs/>
          <w:sz w:val="16"/>
          <w:szCs w:val="16"/>
        </w:rPr>
      </w:pPr>
    </w:p>
    <w:p w14:paraId="1B1A22B2" w14:textId="77777777" w:rsidR="006F7187" w:rsidRDefault="006F7187" w:rsidP="006F7187">
      <w:pPr>
        <w:rPr>
          <w:rFonts w:ascii="Verdana" w:hAnsi="Verdana"/>
          <w:i/>
          <w:iCs/>
          <w:sz w:val="16"/>
          <w:szCs w:val="16"/>
        </w:rPr>
      </w:pPr>
      <w:r>
        <w:rPr>
          <w:rFonts w:ascii="Verdana" w:hAnsi="Verdana"/>
          <w:i/>
          <w:iCs/>
          <w:sz w:val="16"/>
          <w:szCs w:val="16"/>
        </w:rPr>
        <w:br w:type="page"/>
      </w:r>
    </w:p>
    <w:p w14:paraId="54B1C48E" w14:textId="77777777" w:rsidR="006F7187" w:rsidRPr="003A371F" w:rsidRDefault="006F7187" w:rsidP="006F7187">
      <w:pPr>
        <w:spacing w:line="240" w:lineRule="auto"/>
        <w:contextualSpacing/>
        <w:jc w:val="center"/>
        <w:rPr>
          <w:rFonts w:ascii="Verdana" w:hAnsi="Verdana"/>
          <w:sz w:val="24"/>
          <w:szCs w:val="24"/>
        </w:rPr>
      </w:pPr>
      <w:bookmarkStart w:id="14" w:name="_Hlk104371784"/>
      <w:r w:rsidRPr="003A371F">
        <w:rPr>
          <w:rFonts w:ascii="Verdana" w:hAnsi="Verdana"/>
          <w:sz w:val="24"/>
          <w:szCs w:val="24"/>
        </w:rPr>
        <w:lastRenderedPageBreak/>
        <w:t>RFP 22-68162 RFP 22-68162 Document Shredding Services</w:t>
      </w:r>
    </w:p>
    <w:p w14:paraId="42CE56C6" w14:textId="77777777" w:rsidR="006F7187" w:rsidRDefault="006F7187" w:rsidP="006F7187">
      <w:pPr>
        <w:spacing w:line="240" w:lineRule="auto"/>
        <w:contextualSpacing/>
        <w:jc w:val="center"/>
        <w:rPr>
          <w:rFonts w:ascii="Verdana" w:hAnsi="Verdana"/>
        </w:rPr>
      </w:pPr>
      <w:r w:rsidRPr="003A371F">
        <w:rPr>
          <w:rFonts w:ascii="Verdana" w:hAnsi="Verdana"/>
          <w:sz w:val="24"/>
          <w:szCs w:val="24"/>
        </w:rPr>
        <w:t xml:space="preserve">Exhibit </w:t>
      </w:r>
      <w:r>
        <w:rPr>
          <w:rFonts w:ascii="Verdana" w:hAnsi="Verdana"/>
          <w:sz w:val="24"/>
          <w:szCs w:val="24"/>
        </w:rPr>
        <w:t>C</w:t>
      </w:r>
      <w:r w:rsidRPr="003A371F">
        <w:rPr>
          <w:rFonts w:ascii="Verdana" w:hAnsi="Verdana"/>
          <w:sz w:val="24"/>
          <w:szCs w:val="24"/>
        </w:rPr>
        <w:t xml:space="preserve"> – Performance Metrics</w:t>
      </w:r>
    </w:p>
    <w:bookmarkEnd w:id="14"/>
    <w:p w14:paraId="00E3C5F2" w14:textId="77777777" w:rsidR="006F7187" w:rsidRDefault="006F7187" w:rsidP="006F7187">
      <w:pPr>
        <w:spacing w:line="240" w:lineRule="auto"/>
        <w:contextualSpacing/>
        <w:rPr>
          <w:rFonts w:ascii="Verdana" w:hAnsi="Verdana"/>
        </w:rPr>
      </w:pPr>
    </w:p>
    <w:p w14:paraId="3D2D8A7D"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This document is an exhibit to the Master Services Agreement and is deemed to be attached to and incorporated within the Master Services Agreement by reference.  Any inconsistency, conflict, or ambiguity between this exhibit and the Master Services agreement shall be resolved by giving precedence and effect to the Master Services agreement. </w:t>
      </w:r>
    </w:p>
    <w:p w14:paraId="1726B262" w14:textId="77777777" w:rsidR="006F7187" w:rsidRPr="00162652" w:rsidRDefault="006F7187" w:rsidP="006F7187">
      <w:pPr>
        <w:spacing w:line="240" w:lineRule="auto"/>
        <w:contextualSpacing/>
        <w:rPr>
          <w:rFonts w:ascii="Verdana" w:hAnsi="Verdana"/>
          <w:sz w:val="21"/>
          <w:szCs w:val="21"/>
        </w:rPr>
      </w:pPr>
    </w:p>
    <w:tbl>
      <w:tblPr>
        <w:tblStyle w:val="TableGrid"/>
        <w:tblW w:w="0" w:type="auto"/>
        <w:tblLook w:val="04A0" w:firstRow="1" w:lastRow="0" w:firstColumn="1" w:lastColumn="0" w:noHBand="0" w:noVBand="1"/>
      </w:tblPr>
      <w:tblGrid>
        <w:gridCol w:w="9350"/>
      </w:tblGrid>
      <w:tr w:rsidR="006F7187" w:rsidRPr="00162652" w14:paraId="47279FEB" w14:textId="77777777" w:rsidTr="00FE4224">
        <w:tc>
          <w:tcPr>
            <w:tcW w:w="9350" w:type="dxa"/>
          </w:tcPr>
          <w:p w14:paraId="429617CB" w14:textId="77777777" w:rsidR="006F7187" w:rsidRPr="00162652" w:rsidRDefault="006F7187" w:rsidP="00FE4224">
            <w:pPr>
              <w:contextualSpacing/>
              <w:rPr>
                <w:rFonts w:ascii="Verdana" w:hAnsi="Verdana"/>
                <w:sz w:val="21"/>
                <w:szCs w:val="21"/>
              </w:rPr>
            </w:pPr>
            <w:r w:rsidRPr="00162652">
              <w:rPr>
                <w:rFonts w:ascii="Verdana" w:hAnsi="Verdana"/>
                <w:sz w:val="21"/>
                <w:szCs w:val="21"/>
              </w:rPr>
              <w:t xml:space="preserve">Definition: A performance metrics is a measure of an organizations activities and performance. Performance metrics should support a range of stakeholder needs from customers, shareholders to employees. A metric will include: </w:t>
            </w:r>
          </w:p>
          <w:p w14:paraId="131B9772" w14:textId="77777777" w:rsidR="006F7187" w:rsidRPr="00162652" w:rsidRDefault="006F7187" w:rsidP="006F7187">
            <w:pPr>
              <w:pStyle w:val="ListParagraph"/>
              <w:numPr>
                <w:ilvl w:val="0"/>
                <w:numId w:val="12"/>
              </w:numPr>
              <w:rPr>
                <w:rFonts w:ascii="Verdana" w:hAnsi="Verdana"/>
                <w:sz w:val="21"/>
                <w:szCs w:val="21"/>
              </w:rPr>
            </w:pPr>
            <w:r w:rsidRPr="00162652">
              <w:rPr>
                <w:rFonts w:ascii="Verdana" w:hAnsi="Verdana"/>
                <w:sz w:val="21"/>
                <w:szCs w:val="21"/>
              </w:rPr>
              <w:t xml:space="preserve">Critical Process / Customer Requirement; </w:t>
            </w:r>
          </w:p>
          <w:p w14:paraId="248DBBF2" w14:textId="77777777" w:rsidR="006F7187" w:rsidRPr="00162652" w:rsidRDefault="006F7187" w:rsidP="006F7187">
            <w:pPr>
              <w:pStyle w:val="ListParagraph"/>
              <w:numPr>
                <w:ilvl w:val="0"/>
                <w:numId w:val="12"/>
              </w:numPr>
              <w:rPr>
                <w:rFonts w:ascii="Verdana" w:hAnsi="Verdana"/>
                <w:sz w:val="21"/>
                <w:szCs w:val="21"/>
              </w:rPr>
            </w:pPr>
            <w:r w:rsidRPr="00162652">
              <w:rPr>
                <w:rFonts w:ascii="Verdana" w:hAnsi="Verdana"/>
                <w:sz w:val="21"/>
                <w:szCs w:val="21"/>
              </w:rPr>
              <w:t xml:space="preserve">Developmental measurements; </w:t>
            </w:r>
          </w:p>
          <w:p w14:paraId="6C6FE9FC" w14:textId="77777777" w:rsidR="006F7187" w:rsidRPr="00162652" w:rsidRDefault="006F7187" w:rsidP="006F7187">
            <w:pPr>
              <w:pStyle w:val="ListParagraph"/>
              <w:numPr>
                <w:ilvl w:val="0"/>
                <w:numId w:val="12"/>
              </w:numPr>
              <w:rPr>
                <w:rFonts w:ascii="Verdana" w:hAnsi="Verdana"/>
                <w:sz w:val="21"/>
                <w:szCs w:val="21"/>
              </w:rPr>
            </w:pPr>
            <w:r w:rsidRPr="00162652">
              <w:rPr>
                <w:rFonts w:ascii="Verdana" w:hAnsi="Verdana"/>
                <w:sz w:val="21"/>
                <w:szCs w:val="21"/>
              </w:rPr>
              <w:t xml:space="preserve">Targets which the results can be scored against; </w:t>
            </w:r>
          </w:p>
          <w:p w14:paraId="1C7055CB" w14:textId="77777777" w:rsidR="006F7187" w:rsidRPr="00162652" w:rsidRDefault="006F7187" w:rsidP="006F7187">
            <w:pPr>
              <w:pStyle w:val="ListParagraph"/>
              <w:numPr>
                <w:ilvl w:val="0"/>
                <w:numId w:val="12"/>
              </w:numPr>
              <w:rPr>
                <w:rFonts w:ascii="Verdana" w:hAnsi="Verdana"/>
                <w:sz w:val="21"/>
                <w:szCs w:val="21"/>
              </w:rPr>
            </w:pPr>
            <w:r w:rsidRPr="00162652">
              <w:rPr>
                <w:rFonts w:ascii="Verdana" w:hAnsi="Verdana"/>
                <w:sz w:val="21"/>
                <w:szCs w:val="21"/>
              </w:rPr>
              <w:t xml:space="preserve">An actionable remedy if the metric is not met within an agreed upon timeline. </w:t>
            </w:r>
          </w:p>
          <w:p w14:paraId="1C98204B" w14:textId="77777777" w:rsidR="006F7187" w:rsidRPr="00162652" w:rsidRDefault="006F7187" w:rsidP="00FE4224">
            <w:pPr>
              <w:rPr>
                <w:rFonts w:ascii="Verdana" w:hAnsi="Verdana"/>
                <w:sz w:val="21"/>
                <w:szCs w:val="21"/>
              </w:rPr>
            </w:pPr>
            <w:r w:rsidRPr="00162652">
              <w:rPr>
                <w:rFonts w:ascii="Verdana" w:hAnsi="Verdana"/>
                <w:sz w:val="21"/>
                <w:szCs w:val="21"/>
              </w:rPr>
              <w:t>The targeted metric deliverable was developed as a result of Exhibit B Service Level Agreements. The metrics are set up as follows…</w:t>
            </w:r>
          </w:p>
          <w:p w14:paraId="131BA508" w14:textId="77777777" w:rsidR="006F7187" w:rsidRPr="00162652" w:rsidRDefault="006F7187" w:rsidP="00FE4224">
            <w:pPr>
              <w:rPr>
                <w:rFonts w:ascii="Verdana" w:hAnsi="Verdana"/>
                <w:sz w:val="21"/>
                <w:szCs w:val="21"/>
              </w:rPr>
            </w:pPr>
          </w:p>
          <w:p w14:paraId="2696D7D5" w14:textId="77777777" w:rsidR="006F7187" w:rsidRPr="00162652" w:rsidRDefault="006F7187" w:rsidP="00FE4224">
            <w:pPr>
              <w:rPr>
                <w:rFonts w:ascii="Verdana" w:hAnsi="Verdana"/>
                <w:i/>
                <w:iCs/>
                <w:sz w:val="21"/>
                <w:szCs w:val="21"/>
              </w:rPr>
            </w:pPr>
            <w:r w:rsidRPr="00162652">
              <w:rPr>
                <w:rFonts w:ascii="Verdana" w:hAnsi="Verdana"/>
                <w:i/>
                <w:iCs/>
                <w:sz w:val="21"/>
                <w:szCs w:val="21"/>
              </w:rPr>
              <w:t xml:space="preserve">Metric #: Metric Title </w:t>
            </w:r>
          </w:p>
          <w:p w14:paraId="03E2DB80" w14:textId="77777777" w:rsidR="006F7187" w:rsidRPr="00162652" w:rsidRDefault="006F7187" w:rsidP="006F7187">
            <w:pPr>
              <w:pStyle w:val="ListParagraph"/>
              <w:numPr>
                <w:ilvl w:val="0"/>
                <w:numId w:val="32"/>
              </w:numPr>
              <w:rPr>
                <w:rFonts w:ascii="Verdana" w:hAnsi="Verdana"/>
                <w:sz w:val="21"/>
                <w:szCs w:val="21"/>
              </w:rPr>
            </w:pPr>
            <w:r w:rsidRPr="00162652">
              <w:rPr>
                <w:rFonts w:ascii="Verdana" w:hAnsi="Verdana"/>
                <w:sz w:val="21"/>
                <w:szCs w:val="21"/>
              </w:rPr>
              <w:t xml:space="preserve">Identification of: Critical Process / Customer Requirements </w:t>
            </w:r>
          </w:p>
          <w:p w14:paraId="310B7E2A" w14:textId="77777777" w:rsidR="006F7187" w:rsidRPr="00162652" w:rsidRDefault="006F7187" w:rsidP="006F7187">
            <w:pPr>
              <w:pStyle w:val="ListParagraph"/>
              <w:numPr>
                <w:ilvl w:val="0"/>
                <w:numId w:val="32"/>
              </w:numPr>
              <w:rPr>
                <w:rFonts w:ascii="Verdana" w:hAnsi="Verdana"/>
                <w:sz w:val="21"/>
                <w:szCs w:val="21"/>
              </w:rPr>
            </w:pPr>
            <w:r w:rsidRPr="00162652">
              <w:rPr>
                <w:rFonts w:ascii="Verdana" w:hAnsi="Verdana"/>
                <w:sz w:val="21"/>
                <w:szCs w:val="21"/>
              </w:rPr>
              <w:t xml:space="preserve">Identification of: Development Measurements </w:t>
            </w:r>
          </w:p>
          <w:p w14:paraId="20F3E1BC" w14:textId="77777777" w:rsidR="006F7187" w:rsidRPr="00162652" w:rsidRDefault="006F7187" w:rsidP="006F7187">
            <w:pPr>
              <w:pStyle w:val="ListParagraph"/>
              <w:numPr>
                <w:ilvl w:val="0"/>
                <w:numId w:val="32"/>
              </w:numPr>
              <w:rPr>
                <w:rFonts w:ascii="Verdana" w:hAnsi="Verdana"/>
                <w:sz w:val="21"/>
                <w:szCs w:val="21"/>
              </w:rPr>
            </w:pPr>
            <w:r w:rsidRPr="00162652">
              <w:rPr>
                <w:rFonts w:ascii="Verdana" w:hAnsi="Verdana"/>
                <w:sz w:val="21"/>
                <w:szCs w:val="21"/>
              </w:rPr>
              <w:t xml:space="preserve">Identification of: Targets which the results can be scored against </w:t>
            </w:r>
          </w:p>
        </w:tc>
      </w:tr>
    </w:tbl>
    <w:p w14:paraId="562EE42B" w14:textId="77777777" w:rsidR="006F7187" w:rsidRPr="00162652" w:rsidRDefault="006F7187" w:rsidP="006F7187">
      <w:pPr>
        <w:spacing w:line="240" w:lineRule="auto"/>
        <w:contextualSpacing/>
        <w:rPr>
          <w:rFonts w:ascii="Verdana" w:hAnsi="Verdana"/>
          <w:i/>
          <w:iCs/>
          <w:sz w:val="21"/>
          <w:szCs w:val="21"/>
        </w:rPr>
      </w:pPr>
    </w:p>
    <w:p w14:paraId="5FF431BE"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The Contractor shall capture these metrics as designed, and any additional metric presented from the State over the life of the contract.  In doing so, the Contractor shall facilitate and monitor the performance of all Service Level Agreements identified in </w:t>
      </w:r>
      <w:r w:rsidRPr="00162652">
        <w:rPr>
          <w:rFonts w:ascii="Verdana" w:hAnsi="Verdana"/>
          <w:b/>
          <w:bCs/>
          <w:sz w:val="21"/>
          <w:szCs w:val="21"/>
          <w:u w:val="single"/>
        </w:rPr>
        <w:t>Exhibit B</w:t>
      </w:r>
      <w:r w:rsidRPr="00162652">
        <w:rPr>
          <w:rFonts w:ascii="Verdana" w:hAnsi="Verdana"/>
          <w:sz w:val="21"/>
          <w:szCs w:val="21"/>
        </w:rPr>
        <w:t>.  The Contractor shall tabulate the actual Service Level Agreements outcome and present the actual results during each affiliated Quarterly Business Review (QBR). The Contractor shall not round up on any numerical numbers, percentages, etc. The data shall not be tabulated as an average; instead, the data must be represented as actual statistical information. The Contractor shall be allowed a ninety days (90) day grace period during the implementation phase of the contract to ramp up services, without scoring on the performance metrics. The Service Levels shown in this contract are still to be followed during the initial implementation phase of the contract but will not be scored.  </w:t>
      </w:r>
    </w:p>
    <w:p w14:paraId="362523FC"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w:t>
      </w:r>
    </w:p>
    <w:p w14:paraId="49E24BD8"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In addition to the other terms and conditions of this Master Services Agreement, if the State deems that the Contractor has failed to meet the standards contained in the Service Level Agreement shown in </w:t>
      </w:r>
      <w:r w:rsidRPr="00162652">
        <w:rPr>
          <w:rFonts w:ascii="Verdana" w:hAnsi="Verdana"/>
          <w:b/>
          <w:bCs/>
          <w:sz w:val="21"/>
          <w:szCs w:val="21"/>
          <w:u w:val="single"/>
        </w:rPr>
        <w:t>Exhibit B</w:t>
      </w:r>
      <w:r w:rsidRPr="00162652">
        <w:rPr>
          <w:rFonts w:ascii="Verdana" w:hAnsi="Verdana"/>
          <w:sz w:val="21"/>
          <w:szCs w:val="21"/>
        </w:rPr>
        <w:t xml:space="preserve"> or fails to meet any performance standard of a performance metric, the State reserves the right to ask the Contractor for a Corrective Action Plan (CAP). The State has the discretion to accept multiple Corrective Action Plans from the Contractor over the life of the contract, if deemed appropriate.  </w:t>
      </w:r>
    </w:p>
    <w:p w14:paraId="09847A62"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w:t>
      </w:r>
    </w:p>
    <w:p w14:paraId="3A57BE12"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If the State elects to request a Corrective Action Plan, the Contractor shall have (5) business days to provide the Corrective Action Plan detailing the actionable cure for remedying the issue or issues of each performance metric in need of correction. Upon Corrective Action Plan receipt, the State shall review and advise of any questions. If the State has no objections to the plan, the plan shall be implemented within (24) hours. </w:t>
      </w:r>
      <w:r w:rsidRPr="00162652">
        <w:rPr>
          <w:rFonts w:ascii="Verdana" w:hAnsi="Verdana"/>
          <w:sz w:val="21"/>
          <w:szCs w:val="21"/>
        </w:rPr>
        <w:lastRenderedPageBreak/>
        <w:t>From that point, the Contractor has the agreed upon timeline to cure the issues. The timeline shall be determined by the State.  </w:t>
      </w:r>
    </w:p>
    <w:p w14:paraId="5323826B"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w:t>
      </w:r>
    </w:p>
    <w:p w14:paraId="144F2076"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If the Contractor still has any issue associated with the Corrective Action Plan proposed, by the end of the timeline, the State shall obtain a credit of $5,000 from the Contractor in the form of a check with the supportive reporting model. At any point, the State has the right to invoke the Termination for Default clause. </w:t>
      </w:r>
    </w:p>
    <w:p w14:paraId="3A9CFD53" w14:textId="77777777" w:rsidR="006F7187" w:rsidRPr="00162652" w:rsidRDefault="006F7187" w:rsidP="006F7187">
      <w:pPr>
        <w:spacing w:line="240" w:lineRule="auto"/>
        <w:contextualSpacing/>
        <w:rPr>
          <w:rFonts w:ascii="Verdana" w:hAnsi="Verdana"/>
          <w:sz w:val="21"/>
          <w:szCs w:val="21"/>
        </w:rPr>
      </w:pPr>
    </w:p>
    <w:p w14:paraId="33AF244E"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The performance metrics are as follows: </w:t>
      </w:r>
    </w:p>
    <w:p w14:paraId="6110A54B" w14:textId="77777777" w:rsidR="006F7187" w:rsidRPr="00162652" w:rsidRDefault="006F7187" w:rsidP="006F7187">
      <w:pPr>
        <w:spacing w:line="240" w:lineRule="auto"/>
        <w:contextualSpacing/>
        <w:rPr>
          <w:rFonts w:ascii="Verdana" w:hAnsi="Verdana"/>
          <w:sz w:val="21"/>
          <w:szCs w:val="21"/>
        </w:rPr>
      </w:pPr>
    </w:p>
    <w:p w14:paraId="56A209BC" w14:textId="77777777"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 xml:space="preserve">Metric #1 - Customer Service </w:t>
      </w:r>
    </w:p>
    <w:p w14:paraId="215C42D2"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How many days it takes the Contractor to resolve a reported/know issue </w:t>
      </w:r>
    </w:p>
    <w:p w14:paraId="6B7C3DBD"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Date the issue was resolved from Date the issue was reported </w:t>
      </w:r>
    </w:p>
    <w:p w14:paraId="1859787E"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Maximum of two (2) business days for resolution </w:t>
      </w:r>
    </w:p>
    <w:p w14:paraId="3B7044ED" w14:textId="77777777" w:rsidR="006F7187" w:rsidRPr="00162652" w:rsidRDefault="006F7187" w:rsidP="006F7187">
      <w:pPr>
        <w:spacing w:line="240" w:lineRule="auto"/>
        <w:ind w:left="720"/>
        <w:rPr>
          <w:rFonts w:ascii="Verdana" w:hAnsi="Verdana"/>
          <w:sz w:val="21"/>
          <w:szCs w:val="21"/>
        </w:rPr>
      </w:pPr>
      <w:r w:rsidRPr="00162652">
        <w:rPr>
          <w:rFonts w:ascii="Verdana" w:hAnsi="Verdana"/>
          <w:sz w:val="21"/>
          <w:szCs w:val="21"/>
        </w:rPr>
        <w:t xml:space="preserve">The Target: Within 24 hours of notification </w:t>
      </w:r>
    </w:p>
    <w:p w14:paraId="5D11190E" w14:textId="77777777"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 xml:space="preserve">Metric #2 - Security </w:t>
      </w:r>
    </w:p>
    <w:p w14:paraId="73FB0992"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How many times has documents been left unsecured, lost, or </w:t>
      </w:r>
      <w:proofErr w:type="gramStart"/>
      <w:r w:rsidRPr="00162652">
        <w:rPr>
          <w:rFonts w:ascii="Verdana" w:hAnsi="Verdana"/>
          <w:sz w:val="21"/>
          <w:szCs w:val="21"/>
        </w:rPr>
        <w:t>stolen</w:t>
      </w:r>
      <w:proofErr w:type="gramEnd"/>
      <w:r w:rsidRPr="00162652">
        <w:rPr>
          <w:rFonts w:ascii="Verdana" w:hAnsi="Verdana"/>
          <w:sz w:val="21"/>
          <w:szCs w:val="21"/>
        </w:rPr>
        <w:t xml:space="preserve"> </w:t>
      </w:r>
    </w:p>
    <w:p w14:paraId="00AB1DEE"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Number of occurrences </w:t>
      </w:r>
    </w:p>
    <w:p w14:paraId="3FA7D88D"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Zero (0) occurrences </w:t>
      </w:r>
    </w:p>
    <w:p w14:paraId="252B6FB1" w14:textId="77777777" w:rsidR="006F7187" w:rsidRPr="00162652" w:rsidRDefault="006F7187" w:rsidP="006F7187">
      <w:pPr>
        <w:spacing w:line="240" w:lineRule="auto"/>
        <w:ind w:firstLine="720"/>
        <w:rPr>
          <w:rFonts w:ascii="Verdana" w:hAnsi="Verdana"/>
          <w:sz w:val="21"/>
          <w:szCs w:val="21"/>
        </w:rPr>
      </w:pPr>
      <w:r w:rsidRPr="00162652">
        <w:rPr>
          <w:rFonts w:ascii="Verdana" w:hAnsi="Verdana"/>
          <w:sz w:val="21"/>
          <w:szCs w:val="21"/>
        </w:rPr>
        <w:t xml:space="preserve">The Target: Zero (0) occurrences </w:t>
      </w:r>
    </w:p>
    <w:p w14:paraId="2EC39320" w14:textId="29422E49" w:rsidR="00E53E37" w:rsidRDefault="00E53E37" w:rsidP="006F7187">
      <w:pPr>
        <w:spacing w:line="240" w:lineRule="auto"/>
        <w:contextualSpacing/>
        <w:rPr>
          <w:rFonts w:ascii="Verdana" w:hAnsi="Verdana"/>
          <w:b/>
          <w:bCs/>
          <w:sz w:val="21"/>
          <w:szCs w:val="21"/>
          <w:u w:val="single"/>
        </w:rPr>
      </w:pPr>
    </w:p>
    <w:p w14:paraId="6AF673FE" w14:textId="416463E3" w:rsidR="00E53E37" w:rsidRDefault="00E53E37" w:rsidP="006F7187">
      <w:pPr>
        <w:spacing w:line="240" w:lineRule="auto"/>
        <w:contextualSpacing/>
        <w:rPr>
          <w:rFonts w:ascii="Verdana" w:hAnsi="Verdana"/>
          <w:b/>
          <w:bCs/>
          <w:sz w:val="21"/>
          <w:szCs w:val="21"/>
          <w:u w:val="single"/>
        </w:rPr>
      </w:pPr>
      <w:r>
        <w:rPr>
          <w:rFonts w:ascii="Verdana" w:hAnsi="Verdana"/>
          <w:b/>
          <w:bCs/>
          <w:sz w:val="21"/>
          <w:szCs w:val="21"/>
          <w:u w:val="single"/>
        </w:rPr>
        <w:t xml:space="preserve">Metric #3 – Destruction Specifications </w:t>
      </w:r>
    </w:p>
    <w:p w14:paraId="4358CFAF" w14:textId="2EA86A84" w:rsidR="00E53E37" w:rsidRDefault="00E53E37" w:rsidP="006F7187">
      <w:pPr>
        <w:spacing w:line="240" w:lineRule="auto"/>
        <w:contextualSpacing/>
        <w:rPr>
          <w:rFonts w:ascii="Verdana" w:hAnsi="Verdana"/>
          <w:sz w:val="21"/>
          <w:szCs w:val="21"/>
        </w:rPr>
      </w:pPr>
      <w:r>
        <w:rPr>
          <w:rFonts w:ascii="Verdana" w:hAnsi="Verdana"/>
          <w:sz w:val="21"/>
          <w:szCs w:val="21"/>
        </w:rPr>
        <w:t>Provide accurate document of destruction certifi</w:t>
      </w:r>
      <w:r w:rsidR="00781EB6">
        <w:rPr>
          <w:rFonts w:ascii="Verdana" w:hAnsi="Verdana"/>
          <w:sz w:val="21"/>
          <w:szCs w:val="21"/>
        </w:rPr>
        <w:t xml:space="preserve">cates that meet the specifications described in the Contract. </w:t>
      </w:r>
    </w:p>
    <w:p w14:paraId="3F84F451" w14:textId="38265888" w:rsidR="00781EB6" w:rsidRPr="00162652" w:rsidRDefault="00781EB6" w:rsidP="00781EB6">
      <w:pPr>
        <w:pStyle w:val="ListParagraph"/>
        <w:numPr>
          <w:ilvl w:val="0"/>
          <w:numId w:val="13"/>
        </w:numPr>
        <w:spacing w:after="160" w:line="240" w:lineRule="auto"/>
        <w:rPr>
          <w:rFonts w:ascii="Verdana" w:hAnsi="Verdana"/>
          <w:sz w:val="21"/>
          <w:szCs w:val="21"/>
        </w:rPr>
      </w:pPr>
      <w:r>
        <w:rPr>
          <w:rFonts w:ascii="Verdana" w:hAnsi="Verdana"/>
          <w:sz w:val="21"/>
          <w:szCs w:val="21"/>
        </w:rPr>
        <w:t xml:space="preserve">Total number of documents of destruction certificates received minus the total number of documents of destruction certificates with accurate specifications divided by the total number of documents of destruction certificates received. </w:t>
      </w:r>
    </w:p>
    <w:p w14:paraId="6A9D8B15" w14:textId="3820DB6F" w:rsidR="00781EB6" w:rsidRPr="00162652" w:rsidRDefault="00781EB6" w:rsidP="00781EB6">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w:t>
      </w:r>
      <w:r>
        <w:rPr>
          <w:rFonts w:ascii="Verdana" w:hAnsi="Verdana"/>
          <w:sz w:val="21"/>
          <w:szCs w:val="21"/>
        </w:rPr>
        <w:t>100%</w:t>
      </w:r>
    </w:p>
    <w:p w14:paraId="38EDA5A8" w14:textId="7E37B09B" w:rsidR="00781EB6" w:rsidRPr="00162652" w:rsidRDefault="00781EB6" w:rsidP="00781EB6">
      <w:pPr>
        <w:spacing w:line="240" w:lineRule="auto"/>
        <w:ind w:firstLine="720"/>
        <w:rPr>
          <w:rFonts w:ascii="Verdana" w:hAnsi="Verdana"/>
          <w:sz w:val="21"/>
          <w:szCs w:val="21"/>
        </w:rPr>
      </w:pPr>
      <w:r w:rsidRPr="00162652">
        <w:rPr>
          <w:rFonts w:ascii="Verdana" w:hAnsi="Verdana"/>
          <w:sz w:val="21"/>
          <w:szCs w:val="21"/>
        </w:rPr>
        <w:t xml:space="preserve">The Target: </w:t>
      </w:r>
      <w:r>
        <w:rPr>
          <w:rFonts w:ascii="Verdana" w:hAnsi="Verdana"/>
          <w:sz w:val="21"/>
          <w:szCs w:val="21"/>
        </w:rPr>
        <w:t>100%</w:t>
      </w:r>
      <w:r w:rsidRPr="00162652">
        <w:rPr>
          <w:rFonts w:ascii="Verdana" w:hAnsi="Verdana"/>
          <w:sz w:val="21"/>
          <w:szCs w:val="21"/>
        </w:rPr>
        <w:t xml:space="preserve"> </w:t>
      </w:r>
    </w:p>
    <w:p w14:paraId="0E0B121D" w14:textId="6BC1E351" w:rsidR="00781EB6" w:rsidRPr="00FB161E" w:rsidRDefault="003875C9" w:rsidP="006F7187">
      <w:pPr>
        <w:spacing w:line="240" w:lineRule="auto"/>
        <w:contextualSpacing/>
        <w:rPr>
          <w:rFonts w:ascii="Verdana" w:hAnsi="Verdana"/>
          <w:sz w:val="21"/>
          <w:szCs w:val="21"/>
        </w:rPr>
      </w:pPr>
      <w:r>
        <w:rPr>
          <w:rFonts w:ascii="Verdana" w:hAnsi="Verdana"/>
          <w:sz w:val="21"/>
          <w:szCs w:val="21"/>
        </w:rPr>
        <w:t xml:space="preserve"> </w:t>
      </w:r>
    </w:p>
    <w:p w14:paraId="0E68AFC5" w14:textId="5EDB1608"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781EB6">
        <w:rPr>
          <w:rFonts w:ascii="Verdana" w:hAnsi="Verdana"/>
          <w:b/>
          <w:bCs/>
          <w:sz w:val="21"/>
          <w:szCs w:val="21"/>
          <w:u w:val="single"/>
        </w:rPr>
        <w:t>4</w:t>
      </w:r>
      <w:r w:rsidRPr="00162652">
        <w:rPr>
          <w:rFonts w:ascii="Verdana" w:hAnsi="Verdana"/>
          <w:b/>
          <w:bCs/>
          <w:sz w:val="21"/>
          <w:szCs w:val="21"/>
          <w:u w:val="single"/>
        </w:rPr>
        <w:t xml:space="preserve"> </w:t>
      </w:r>
      <w:ins w:id="15" w:author="Author">
        <w:r w:rsidR="00BA63B4">
          <w:rPr>
            <w:rFonts w:ascii="Verdana" w:hAnsi="Verdana"/>
            <w:b/>
            <w:bCs/>
            <w:sz w:val="21"/>
            <w:szCs w:val="21"/>
            <w:u w:val="single"/>
          </w:rPr>
          <w:t>–</w:t>
        </w:r>
      </w:ins>
      <w:r w:rsidRPr="00162652">
        <w:rPr>
          <w:rFonts w:ascii="Verdana" w:hAnsi="Verdana"/>
          <w:b/>
          <w:bCs/>
          <w:sz w:val="21"/>
          <w:szCs w:val="21"/>
          <w:u w:val="single"/>
        </w:rPr>
        <w:t xml:space="preserve"> </w:t>
      </w:r>
      <w:r w:rsidR="00BA63B4">
        <w:rPr>
          <w:rFonts w:ascii="Verdana" w:hAnsi="Verdana"/>
          <w:b/>
          <w:bCs/>
          <w:sz w:val="21"/>
          <w:szCs w:val="21"/>
          <w:u w:val="single"/>
        </w:rPr>
        <w:t xml:space="preserve">Shredding Deviation Communication Timeliness </w:t>
      </w:r>
      <w:r w:rsidRPr="00162652">
        <w:rPr>
          <w:rFonts w:ascii="Verdana" w:hAnsi="Verdana"/>
          <w:b/>
          <w:bCs/>
          <w:sz w:val="21"/>
          <w:szCs w:val="21"/>
          <w:u w:val="single"/>
        </w:rPr>
        <w:t xml:space="preserve"> </w:t>
      </w:r>
    </w:p>
    <w:p w14:paraId="612BE391" w14:textId="41C113D1" w:rsidR="006F7187" w:rsidRPr="00162652" w:rsidRDefault="00BA63B4" w:rsidP="006F7187">
      <w:pPr>
        <w:spacing w:line="240" w:lineRule="auto"/>
        <w:contextualSpacing/>
        <w:rPr>
          <w:rFonts w:ascii="Verdana" w:hAnsi="Verdana"/>
          <w:sz w:val="21"/>
          <w:szCs w:val="21"/>
        </w:rPr>
      </w:pPr>
      <w:r>
        <w:rPr>
          <w:rFonts w:ascii="Verdana" w:hAnsi="Verdana"/>
          <w:sz w:val="21"/>
          <w:szCs w:val="21"/>
        </w:rPr>
        <w:t xml:space="preserve">How many days or hours it takes for communication to be sent to IDOA regarding Shredding Deviation. </w:t>
      </w:r>
    </w:p>
    <w:p w14:paraId="6BC62B0F" w14:textId="2B72EED9" w:rsidR="006F7187" w:rsidRPr="00162652" w:rsidRDefault="003875C9" w:rsidP="006F7187">
      <w:pPr>
        <w:pStyle w:val="ListParagraph"/>
        <w:numPr>
          <w:ilvl w:val="0"/>
          <w:numId w:val="13"/>
        </w:numPr>
        <w:spacing w:after="160" w:line="240" w:lineRule="auto"/>
        <w:rPr>
          <w:rFonts w:ascii="Verdana" w:hAnsi="Verdana"/>
          <w:sz w:val="21"/>
          <w:szCs w:val="21"/>
        </w:rPr>
      </w:pPr>
      <w:r>
        <w:rPr>
          <w:rFonts w:ascii="Verdana" w:hAnsi="Verdana"/>
          <w:sz w:val="21"/>
          <w:szCs w:val="21"/>
        </w:rPr>
        <w:t xml:space="preserve">Time and </w:t>
      </w:r>
      <w:r w:rsidR="006F7187" w:rsidRPr="00162652">
        <w:rPr>
          <w:rFonts w:ascii="Verdana" w:hAnsi="Verdana"/>
          <w:sz w:val="21"/>
          <w:szCs w:val="21"/>
        </w:rPr>
        <w:t xml:space="preserve">Date the </w:t>
      </w:r>
      <w:r>
        <w:rPr>
          <w:rFonts w:ascii="Verdana" w:hAnsi="Verdana"/>
          <w:sz w:val="21"/>
          <w:szCs w:val="21"/>
        </w:rPr>
        <w:t xml:space="preserve">shredding specifications were not met minus the time and date the Contractor notified IDOA. </w:t>
      </w:r>
      <w:r w:rsidR="006F7187" w:rsidRPr="00162652">
        <w:rPr>
          <w:rFonts w:ascii="Verdana" w:hAnsi="Verdana"/>
          <w:sz w:val="21"/>
          <w:szCs w:val="21"/>
        </w:rPr>
        <w:t xml:space="preserve"> </w:t>
      </w:r>
    </w:p>
    <w:p w14:paraId="2C6EC22E" w14:textId="7341D139"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Within two </w:t>
      </w:r>
      <w:r w:rsidR="003875C9">
        <w:rPr>
          <w:rFonts w:ascii="Verdana" w:hAnsi="Verdana"/>
          <w:sz w:val="21"/>
          <w:szCs w:val="21"/>
        </w:rPr>
        <w:t>24 hours</w:t>
      </w:r>
      <w:r w:rsidRPr="00162652">
        <w:rPr>
          <w:rFonts w:ascii="Verdana" w:hAnsi="Verdana"/>
          <w:sz w:val="21"/>
          <w:szCs w:val="21"/>
        </w:rPr>
        <w:t xml:space="preserve"> </w:t>
      </w:r>
    </w:p>
    <w:p w14:paraId="301C2F8F" w14:textId="3F04621B" w:rsidR="006F7187" w:rsidRPr="00162652" w:rsidRDefault="006F7187" w:rsidP="006F7187">
      <w:pPr>
        <w:spacing w:line="240" w:lineRule="auto"/>
        <w:ind w:firstLine="720"/>
        <w:rPr>
          <w:rFonts w:ascii="Verdana" w:hAnsi="Verdana"/>
          <w:sz w:val="21"/>
          <w:szCs w:val="21"/>
        </w:rPr>
      </w:pPr>
      <w:r w:rsidRPr="00162652">
        <w:rPr>
          <w:rFonts w:ascii="Verdana" w:hAnsi="Verdana"/>
          <w:sz w:val="21"/>
          <w:szCs w:val="21"/>
        </w:rPr>
        <w:t xml:space="preserve">The Target: </w:t>
      </w:r>
      <w:r w:rsidR="003875C9">
        <w:rPr>
          <w:rFonts w:ascii="Verdana" w:hAnsi="Verdana"/>
          <w:sz w:val="21"/>
          <w:szCs w:val="21"/>
        </w:rPr>
        <w:t>1 hour</w:t>
      </w:r>
      <w:r w:rsidRPr="00162652">
        <w:rPr>
          <w:rFonts w:ascii="Verdana" w:hAnsi="Verdana"/>
          <w:sz w:val="21"/>
          <w:szCs w:val="21"/>
        </w:rPr>
        <w:t xml:space="preserve"> </w:t>
      </w:r>
    </w:p>
    <w:p w14:paraId="69C3B1F6" w14:textId="03FD6895" w:rsidR="00BA63B4" w:rsidRPr="00162652" w:rsidRDefault="00BA63B4" w:rsidP="00BA63B4">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3875C9">
        <w:rPr>
          <w:rFonts w:ascii="Verdana" w:hAnsi="Verdana"/>
          <w:b/>
          <w:bCs/>
          <w:sz w:val="21"/>
          <w:szCs w:val="21"/>
          <w:u w:val="single"/>
        </w:rPr>
        <w:t>5</w:t>
      </w:r>
      <w:r w:rsidRPr="00162652">
        <w:rPr>
          <w:rFonts w:ascii="Verdana" w:hAnsi="Verdana"/>
          <w:b/>
          <w:bCs/>
          <w:sz w:val="21"/>
          <w:szCs w:val="21"/>
          <w:u w:val="single"/>
        </w:rPr>
        <w:t xml:space="preserve"> - Bin Repair / Replacement </w:t>
      </w:r>
    </w:p>
    <w:p w14:paraId="138F0A21" w14:textId="77777777" w:rsidR="00BA63B4" w:rsidRPr="00162652" w:rsidRDefault="00BA63B4" w:rsidP="00BA63B4">
      <w:pPr>
        <w:spacing w:line="240" w:lineRule="auto"/>
        <w:contextualSpacing/>
        <w:rPr>
          <w:rFonts w:ascii="Verdana" w:hAnsi="Verdana"/>
          <w:sz w:val="21"/>
          <w:szCs w:val="21"/>
        </w:rPr>
      </w:pPr>
      <w:r w:rsidRPr="00162652">
        <w:rPr>
          <w:rFonts w:ascii="Verdana" w:hAnsi="Verdana"/>
          <w:sz w:val="21"/>
          <w:szCs w:val="21"/>
        </w:rPr>
        <w:t xml:space="preserve">How many days it takes to replace and/or repair a damaged bin/console </w:t>
      </w:r>
    </w:p>
    <w:p w14:paraId="7184582C" w14:textId="77777777" w:rsidR="00BA63B4" w:rsidRPr="00162652" w:rsidRDefault="00BA63B4" w:rsidP="00BA63B4">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Date the damaged bin issue is resolved - Date damaged bin/console was reported </w:t>
      </w:r>
    </w:p>
    <w:p w14:paraId="7D37750F" w14:textId="77777777" w:rsidR="00BA63B4" w:rsidRPr="00162652" w:rsidRDefault="00BA63B4" w:rsidP="00BA63B4">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lastRenderedPageBreak/>
        <w:t xml:space="preserve">Performance Standard: Within two (2) business days </w:t>
      </w:r>
    </w:p>
    <w:p w14:paraId="5392C200" w14:textId="77777777" w:rsidR="00BA63B4" w:rsidRPr="00162652" w:rsidRDefault="00BA63B4" w:rsidP="00BA63B4">
      <w:pPr>
        <w:spacing w:line="240" w:lineRule="auto"/>
        <w:ind w:firstLine="720"/>
        <w:rPr>
          <w:rFonts w:ascii="Verdana" w:hAnsi="Verdana"/>
          <w:sz w:val="21"/>
          <w:szCs w:val="21"/>
        </w:rPr>
      </w:pPr>
      <w:r w:rsidRPr="00162652">
        <w:rPr>
          <w:rFonts w:ascii="Verdana" w:hAnsi="Verdana"/>
          <w:sz w:val="21"/>
          <w:szCs w:val="21"/>
        </w:rPr>
        <w:t xml:space="preserve">The Target: Two (2) business days </w:t>
      </w:r>
    </w:p>
    <w:p w14:paraId="6450FD0D" w14:textId="77777777" w:rsidR="00BA63B4" w:rsidRDefault="00BA63B4" w:rsidP="006F7187">
      <w:pPr>
        <w:spacing w:line="240" w:lineRule="auto"/>
        <w:contextualSpacing/>
        <w:rPr>
          <w:rFonts w:ascii="Verdana" w:hAnsi="Verdana"/>
          <w:b/>
          <w:bCs/>
          <w:sz w:val="21"/>
          <w:szCs w:val="21"/>
          <w:u w:val="single"/>
        </w:rPr>
      </w:pPr>
    </w:p>
    <w:p w14:paraId="44595A6A" w14:textId="5D488F81"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3875C9">
        <w:rPr>
          <w:rFonts w:ascii="Verdana" w:hAnsi="Verdana"/>
          <w:b/>
          <w:bCs/>
          <w:sz w:val="21"/>
          <w:szCs w:val="21"/>
          <w:u w:val="single"/>
        </w:rPr>
        <w:t>6</w:t>
      </w:r>
      <w:r w:rsidRPr="00162652">
        <w:rPr>
          <w:rFonts w:ascii="Verdana" w:hAnsi="Verdana"/>
          <w:b/>
          <w:bCs/>
          <w:sz w:val="21"/>
          <w:szCs w:val="21"/>
          <w:u w:val="single"/>
        </w:rPr>
        <w:t xml:space="preserve"> - Timeliness </w:t>
      </w:r>
    </w:p>
    <w:p w14:paraId="32EE69B4" w14:textId="726C8244"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How many times has the Contractor showed up for a pick-up outside of the scheduled pick-up time with and </w:t>
      </w:r>
      <w:r w:rsidR="00162652" w:rsidRPr="00162652">
        <w:rPr>
          <w:rFonts w:ascii="Verdana" w:hAnsi="Verdana"/>
          <w:sz w:val="21"/>
          <w:szCs w:val="21"/>
        </w:rPr>
        <w:t>without</w:t>
      </w:r>
      <w:r w:rsidRPr="00162652">
        <w:rPr>
          <w:rFonts w:ascii="Verdana" w:hAnsi="Verdana"/>
          <w:sz w:val="21"/>
          <w:szCs w:val="21"/>
        </w:rPr>
        <w:t xml:space="preserve"> </w:t>
      </w:r>
      <w:proofErr w:type="gramStart"/>
      <w:r w:rsidRPr="00162652">
        <w:rPr>
          <w:rFonts w:ascii="Verdana" w:hAnsi="Verdana"/>
          <w:sz w:val="21"/>
          <w:szCs w:val="21"/>
        </w:rPr>
        <w:t>notice</w:t>
      </w:r>
      <w:proofErr w:type="gramEnd"/>
      <w:r w:rsidRPr="00162652">
        <w:rPr>
          <w:rFonts w:ascii="Verdana" w:hAnsi="Verdana"/>
          <w:sz w:val="21"/>
          <w:szCs w:val="21"/>
        </w:rPr>
        <w:t xml:space="preserve"> </w:t>
      </w:r>
    </w:p>
    <w:p w14:paraId="7F59E605"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Number of times Contract is scheduled to pick up in 30-day timeframe – number of late (early) pick up. How many times was State Agency </w:t>
      </w:r>
      <w:proofErr w:type="gramStart"/>
      <w:r w:rsidRPr="00162652">
        <w:rPr>
          <w:rFonts w:ascii="Verdana" w:hAnsi="Verdana"/>
          <w:sz w:val="21"/>
          <w:szCs w:val="21"/>
        </w:rPr>
        <w:t>notified</w:t>
      </w:r>
      <w:proofErr w:type="gramEnd"/>
    </w:p>
    <w:p w14:paraId="36DA4088"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2% </w:t>
      </w:r>
    </w:p>
    <w:p w14:paraId="6DEA7ED7" w14:textId="77777777" w:rsidR="006F7187" w:rsidRPr="00162652" w:rsidRDefault="006F7187" w:rsidP="006F7187">
      <w:pPr>
        <w:spacing w:line="240" w:lineRule="auto"/>
        <w:ind w:firstLine="720"/>
        <w:rPr>
          <w:rFonts w:ascii="Verdana" w:hAnsi="Verdana"/>
          <w:sz w:val="21"/>
          <w:szCs w:val="21"/>
        </w:rPr>
      </w:pPr>
      <w:r w:rsidRPr="00162652">
        <w:rPr>
          <w:rFonts w:ascii="Verdana" w:hAnsi="Verdana"/>
          <w:sz w:val="21"/>
          <w:szCs w:val="21"/>
        </w:rPr>
        <w:t>The Target: 0%</w:t>
      </w:r>
    </w:p>
    <w:p w14:paraId="5810EB5A" w14:textId="3C07267A"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3875C9">
        <w:rPr>
          <w:rFonts w:ascii="Verdana" w:hAnsi="Verdana"/>
          <w:b/>
          <w:bCs/>
          <w:sz w:val="21"/>
          <w:szCs w:val="21"/>
          <w:u w:val="single"/>
        </w:rPr>
        <w:t>7</w:t>
      </w:r>
      <w:r w:rsidRPr="00162652">
        <w:rPr>
          <w:rFonts w:ascii="Verdana" w:hAnsi="Verdana"/>
          <w:b/>
          <w:bCs/>
          <w:sz w:val="21"/>
          <w:szCs w:val="21"/>
          <w:u w:val="single"/>
        </w:rPr>
        <w:t xml:space="preserve"> - No Call / No Show</w:t>
      </w:r>
    </w:p>
    <w:p w14:paraId="1C21AF3E"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How many times has the Contractor not shown up for a scheduled pick-up and did not notify the State </w:t>
      </w:r>
      <w:proofErr w:type="gramStart"/>
      <w:r w:rsidRPr="00162652">
        <w:rPr>
          <w:rFonts w:ascii="Verdana" w:hAnsi="Verdana"/>
          <w:sz w:val="21"/>
          <w:szCs w:val="21"/>
        </w:rPr>
        <w:t>Agency</w:t>
      </w:r>
      <w:proofErr w:type="gramEnd"/>
      <w:r w:rsidRPr="00162652">
        <w:rPr>
          <w:rFonts w:ascii="Verdana" w:hAnsi="Verdana"/>
          <w:sz w:val="21"/>
          <w:szCs w:val="21"/>
        </w:rPr>
        <w:t xml:space="preserve"> </w:t>
      </w:r>
    </w:p>
    <w:p w14:paraId="534CA54E"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Number of occurrences for no call / no show </w:t>
      </w:r>
    </w:p>
    <w:p w14:paraId="3E6E7BA0"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Zero (0) </w:t>
      </w:r>
    </w:p>
    <w:p w14:paraId="2F897E3F" w14:textId="77777777" w:rsidR="006F7187" w:rsidRPr="00162652" w:rsidRDefault="006F7187" w:rsidP="006F7187">
      <w:pPr>
        <w:spacing w:line="240" w:lineRule="auto"/>
        <w:ind w:firstLine="720"/>
        <w:rPr>
          <w:rFonts w:ascii="Verdana" w:hAnsi="Verdana"/>
          <w:sz w:val="21"/>
          <w:szCs w:val="21"/>
        </w:rPr>
      </w:pPr>
      <w:r w:rsidRPr="00162652">
        <w:rPr>
          <w:rFonts w:ascii="Verdana" w:hAnsi="Verdana"/>
          <w:sz w:val="21"/>
          <w:szCs w:val="21"/>
        </w:rPr>
        <w:t xml:space="preserve">The Target: Zero (0) </w:t>
      </w:r>
    </w:p>
    <w:p w14:paraId="48BCF78D" w14:textId="38DE1CE4"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3875C9">
        <w:rPr>
          <w:rFonts w:ascii="Verdana" w:hAnsi="Verdana"/>
          <w:b/>
          <w:bCs/>
          <w:sz w:val="21"/>
          <w:szCs w:val="21"/>
          <w:u w:val="single"/>
        </w:rPr>
        <w:t>8</w:t>
      </w:r>
      <w:r w:rsidRPr="00162652">
        <w:rPr>
          <w:rFonts w:ascii="Verdana" w:hAnsi="Verdana"/>
          <w:b/>
          <w:bCs/>
          <w:sz w:val="21"/>
          <w:szCs w:val="21"/>
          <w:u w:val="single"/>
        </w:rPr>
        <w:t xml:space="preserve"> – Invoicing</w:t>
      </w:r>
    </w:p>
    <w:p w14:paraId="1471ACB3"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Contractor shall provide an invoice to each State agency each month on the agreed upon date </w:t>
      </w:r>
    </w:p>
    <w:p w14:paraId="67FB05A6"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(Total number of invoices received monthly – total number of accurate invoices received monthly) / Total number of invoices received monthly </w:t>
      </w:r>
    </w:p>
    <w:p w14:paraId="24149B1B"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Performance Standard: 100%</w:t>
      </w:r>
    </w:p>
    <w:p w14:paraId="458F2091" w14:textId="77777777" w:rsidR="006F7187" w:rsidRPr="00162652" w:rsidRDefault="006F7187" w:rsidP="006F7187">
      <w:pPr>
        <w:spacing w:line="240" w:lineRule="auto"/>
        <w:ind w:left="720"/>
        <w:rPr>
          <w:rFonts w:ascii="Verdana" w:hAnsi="Verdana"/>
          <w:sz w:val="21"/>
          <w:szCs w:val="21"/>
        </w:rPr>
      </w:pPr>
      <w:r w:rsidRPr="00162652">
        <w:rPr>
          <w:rFonts w:ascii="Verdana" w:hAnsi="Verdana"/>
          <w:sz w:val="21"/>
          <w:szCs w:val="21"/>
        </w:rPr>
        <w:t xml:space="preserve">The Target: 100% </w:t>
      </w:r>
    </w:p>
    <w:p w14:paraId="1EE138A3" w14:textId="7CFE0A4D"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3875C9">
        <w:rPr>
          <w:rFonts w:ascii="Verdana" w:hAnsi="Verdana"/>
          <w:b/>
          <w:bCs/>
          <w:sz w:val="21"/>
          <w:szCs w:val="21"/>
          <w:u w:val="single"/>
        </w:rPr>
        <w:t>9</w:t>
      </w:r>
      <w:r w:rsidRPr="00162652">
        <w:rPr>
          <w:rFonts w:ascii="Verdana" w:hAnsi="Verdana"/>
          <w:b/>
          <w:bCs/>
          <w:sz w:val="21"/>
          <w:szCs w:val="21"/>
          <w:u w:val="single"/>
        </w:rPr>
        <w:t xml:space="preserve"> - Invoicing Errors</w:t>
      </w:r>
    </w:p>
    <w:p w14:paraId="41469683"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Contractor shall provide invoicing free from clerical / numerical errors </w:t>
      </w:r>
    </w:p>
    <w:p w14:paraId="4C08FC80"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Date of notification – Date of receipt of corrected invoice </w:t>
      </w:r>
    </w:p>
    <w:p w14:paraId="0FCB9D55"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Performance Standard: Two (2) business days</w:t>
      </w:r>
    </w:p>
    <w:p w14:paraId="115F8FC3" w14:textId="77777777" w:rsidR="006F7187" w:rsidRPr="00162652" w:rsidRDefault="006F7187" w:rsidP="006F7187">
      <w:pPr>
        <w:spacing w:line="240" w:lineRule="auto"/>
        <w:ind w:left="720"/>
        <w:rPr>
          <w:rFonts w:ascii="Verdana" w:hAnsi="Verdana"/>
          <w:sz w:val="21"/>
          <w:szCs w:val="21"/>
        </w:rPr>
      </w:pPr>
      <w:r w:rsidRPr="00162652">
        <w:rPr>
          <w:rFonts w:ascii="Verdana" w:hAnsi="Verdana"/>
          <w:sz w:val="21"/>
          <w:szCs w:val="21"/>
        </w:rPr>
        <w:t xml:space="preserve">The Target: Within twenty-four (24) hours of notification </w:t>
      </w:r>
    </w:p>
    <w:p w14:paraId="1A1AE311" w14:textId="7086C344"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3875C9">
        <w:rPr>
          <w:rFonts w:ascii="Verdana" w:hAnsi="Verdana"/>
          <w:b/>
          <w:bCs/>
          <w:sz w:val="21"/>
          <w:szCs w:val="21"/>
          <w:u w:val="single"/>
        </w:rPr>
        <w:t>10</w:t>
      </w:r>
      <w:r w:rsidRPr="00162652">
        <w:rPr>
          <w:rFonts w:ascii="Verdana" w:hAnsi="Verdana"/>
          <w:b/>
          <w:bCs/>
          <w:sz w:val="21"/>
          <w:szCs w:val="21"/>
          <w:u w:val="single"/>
        </w:rPr>
        <w:t xml:space="preserve"> - Reporting </w:t>
      </w:r>
    </w:p>
    <w:p w14:paraId="1485B1A2"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Contractor will provide standard reports monthly / quarterly </w:t>
      </w:r>
    </w:p>
    <w:p w14:paraId="67FC5F01"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Number of reports provided / Number of reports requested </w:t>
      </w:r>
    </w:p>
    <w:p w14:paraId="57D58A52"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100% </w:t>
      </w:r>
    </w:p>
    <w:p w14:paraId="36284747" w14:textId="77777777" w:rsidR="006F7187" w:rsidRPr="00162652" w:rsidRDefault="006F7187" w:rsidP="006F7187">
      <w:pPr>
        <w:spacing w:line="240" w:lineRule="auto"/>
        <w:ind w:left="720"/>
        <w:rPr>
          <w:rFonts w:ascii="Verdana" w:hAnsi="Verdana"/>
          <w:sz w:val="21"/>
          <w:szCs w:val="21"/>
        </w:rPr>
      </w:pPr>
      <w:r w:rsidRPr="00162652">
        <w:rPr>
          <w:rFonts w:ascii="Verdana" w:hAnsi="Verdana"/>
          <w:sz w:val="21"/>
          <w:szCs w:val="21"/>
        </w:rPr>
        <w:t xml:space="preserve">The Target: 100% </w:t>
      </w:r>
    </w:p>
    <w:p w14:paraId="42434051" w14:textId="12AC2150"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w:t>
      </w:r>
      <w:r w:rsidR="00781EB6">
        <w:rPr>
          <w:rFonts w:ascii="Verdana" w:hAnsi="Verdana"/>
          <w:b/>
          <w:bCs/>
          <w:sz w:val="21"/>
          <w:szCs w:val="21"/>
          <w:u w:val="single"/>
        </w:rPr>
        <w:t>1</w:t>
      </w:r>
      <w:r w:rsidR="003875C9">
        <w:rPr>
          <w:rFonts w:ascii="Verdana" w:hAnsi="Verdana"/>
          <w:b/>
          <w:bCs/>
          <w:sz w:val="21"/>
          <w:szCs w:val="21"/>
          <w:u w:val="single"/>
        </w:rPr>
        <w:t>1</w:t>
      </w:r>
      <w:r w:rsidRPr="00162652">
        <w:rPr>
          <w:rFonts w:ascii="Verdana" w:hAnsi="Verdana"/>
          <w:b/>
          <w:bCs/>
          <w:sz w:val="21"/>
          <w:szCs w:val="21"/>
          <w:u w:val="single"/>
        </w:rPr>
        <w:t xml:space="preserve"> - Monthly Reporting Turn-around</w:t>
      </w:r>
    </w:p>
    <w:p w14:paraId="29072EE1"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Contractor shall provide number of days from month end to provide the required standard reports </w:t>
      </w:r>
    </w:p>
    <w:p w14:paraId="139E4435"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Date of report receipt – First day of the month </w:t>
      </w:r>
    </w:p>
    <w:p w14:paraId="39AB7042"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lastRenderedPageBreak/>
        <w:t>Performance Standard: Maximum of two (2) business days</w:t>
      </w:r>
    </w:p>
    <w:p w14:paraId="00FE6700" w14:textId="77777777" w:rsidR="006F7187" w:rsidRPr="00162652" w:rsidRDefault="006F7187" w:rsidP="006F7187">
      <w:pPr>
        <w:spacing w:line="240" w:lineRule="auto"/>
        <w:ind w:left="720"/>
        <w:rPr>
          <w:rFonts w:ascii="Verdana" w:hAnsi="Verdana"/>
          <w:sz w:val="21"/>
          <w:szCs w:val="21"/>
        </w:rPr>
      </w:pPr>
      <w:r w:rsidRPr="00162652">
        <w:rPr>
          <w:rFonts w:ascii="Verdana" w:hAnsi="Verdana"/>
          <w:sz w:val="21"/>
          <w:szCs w:val="21"/>
        </w:rPr>
        <w:t>The Target: Two (2) business days</w:t>
      </w:r>
    </w:p>
    <w:p w14:paraId="3AC2285E" w14:textId="02F88251"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#1</w:t>
      </w:r>
      <w:r w:rsidR="003875C9">
        <w:rPr>
          <w:rFonts w:ascii="Verdana" w:hAnsi="Verdana"/>
          <w:b/>
          <w:bCs/>
          <w:sz w:val="21"/>
          <w:szCs w:val="21"/>
          <w:u w:val="single"/>
        </w:rPr>
        <w:t>2</w:t>
      </w:r>
      <w:r w:rsidRPr="00162652">
        <w:rPr>
          <w:rFonts w:ascii="Verdana" w:hAnsi="Verdana"/>
          <w:b/>
          <w:bCs/>
          <w:sz w:val="21"/>
          <w:szCs w:val="21"/>
          <w:u w:val="single"/>
        </w:rPr>
        <w:t xml:space="preserve"> - Ad Hoc Reporting Turn-around</w:t>
      </w:r>
    </w:p>
    <w:p w14:paraId="45936EEC"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Contractor shall provide ad hoc reporting as requested </w:t>
      </w:r>
    </w:p>
    <w:p w14:paraId="441331B2"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Date of request – Date of report receipt </w:t>
      </w:r>
    </w:p>
    <w:p w14:paraId="2F664AF6"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Performance Standard: Maximum of seven (7) business days </w:t>
      </w:r>
    </w:p>
    <w:p w14:paraId="02569C48" w14:textId="77777777" w:rsidR="006F7187" w:rsidRPr="00162652" w:rsidRDefault="006F7187" w:rsidP="006F7187">
      <w:pPr>
        <w:spacing w:line="240" w:lineRule="auto"/>
        <w:ind w:left="720"/>
        <w:rPr>
          <w:rFonts w:ascii="Verdana" w:hAnsi="Verdana"/>
          <w:sz w:val="21"/>
          <w:szCs w:val="21"/>
        </w:rPr>
      </w:pPr>
      <w:r w:rsidRPr="00162652">
        <w:rPr>
          <w:rFonts w:ascii="Verdana" w:hAnsi="Verdana"/>
          <w:sz w:val="21"/>
          <w:szCs w:val="21"/>
        </w:rPr>
        <w:t xml:space="preserve">The Target: Three (3) business days </w:t>
      </w:r>
    </w:p>
    <w:p w14:paraId="4FB6329F" w14:textId="400E62FE" w:rsidR="006F7187" w:rsidRPr="00162652" w:rsidRDefault="006F7187" w:rsidP="006F7187">
      <w:pPr>
        <w:spacing w:line="240" w:lineRule="auto"/>
        <w:contextualSpacing/>
        <w:rPr>
          <w:rFonts w:ascii="Verdana" w:hAnsi="Verdana"/>
          <w:b/>
          <w:bCs/>
          <w:sz w:val="21"/>
          <w:szCs w:val="21"/>
          <w:u w:val="single"/>
        </w:rPr>
      </w:pPr>
      <w:r w:rsidRPr="00162652">
        <w:rPr>
          <w:rFonts w:ascii="Verdana" w:hAnsi="Verdana"/>
          <w:b/>
          <w:bCs/>
          <w:sz w:val="21"/>
          <w:szCs w:val="21"/>
          <w:u w:val="single"/>
        </w:rPr>
        <w:t>Metric #1</w:t>
      </w:r>
      <w:r w:rsidR="003875C9">
        <w:rPr>
          <w:rFonts w:ascii="Verdana" w:hAnsi="Verdana"/>
          <w:b/>
          <w:bCs/>
          <w:sz w:val="21"/>
          <w:szCs w:val="21"/>
          <w:u w:val="single"/>
        </w:rPr>
        <w:t>3</w:t>
      </w:r>
      <w:r w:rsidRPr="00162652">
        <w:rPr>
          <w:rFonts w:ascii="Verdana" w:hAnsi="Verdana"/>
          <w:b/>
          <w:bCs/>
          <w:sz w:val="21"/>
          <w:szCs w:val="21"/>
          <w:u w:val="single"/>
        </w:rPr>
        <w:t xml:space="preserve"> - Certification </w:t>
      </w:r>
    </w:p>
    <w:p w14:paraId="1BC0EE02" w14:textId="77777777" w:rsidR="006F7187" w:rsidRPr="00162652" w:rsidRDefault="006F7187" w:rsidP="006F7187">
      <w:pPr>
        <w:spacing w:line="240" w:lineRule="auto"/>
        <w:contextualSpacing/>
        <w:rPr>
          <w:rFonts w:ascii="Verdana" w:hAnsi="Verdana"/>
          <w:sz w:val="21"/>
          <w:szCs w:val="21"/>
        </w:rPr>
      </w:pPr>
      <w:r w:rsidRPr="00162652">
        <w:rPr>
          <w:rFonts w:ascii="Verdana" w:hAnsi="Verdana"/>
          <w:sz w:val="21"/>
          <w:szCs w:val="21"/>
        </w:rPr>
        <w:t xml:space="preserve">Contractor shall maintain NAID certification through the life of the contract </w:t>
      </w:r>
    </w:p>
    <w:p w14:paraId="537790F3" w14:textId="77777777" w:rsidR="006F7187" w:rsidRPr="00162652" w:rsidRDefault="006F7187" w:rsidP="006F7187">
      <w:pPr>
        <w:pStyle w:val="ListParagraph"/>
        <w:numPr>
          <w:ilvl w:val="0"/>
          <w:numId w:val="13"/>
        </w:numPr>
        <w:spacing w:after="160" w:line="240" w:lineRule="auto"/>
        <w:rPr>
          <w:rFonts w:ascii="Verdana" w:hAnsi="Verdana"/>
          <w:sz w:val="21"/>
          <w:szCs w:val="21"/>
        </w:rPr>
      </w:pPr>
      <w:r w:rsidRPr="00162652">
        <w:rPr>
          <w:rFonts w:ascii="Verdana" w:hAnsi="Verdana"/>
          <w:sz w:val="21"/>
          <w:szCs w:val="21"/>
        </w:rPr>
        <w:t xml:space="preserve">Copy of Certification </w:t>
      </w:r>
    </w:p>
    <w:p w14:paraId="2D00AC65" w14:textId="77777777" w:rsidR="006F7187" w:rsidRPr="00162652" w:rsidRDefault="006F7187" w:rsidP="006F7187">
      <w:pPr>
        <w:pStyle w:val="ListParagraph"/>
        <w:numPr>
          <w:ilvl w:val="0"/>
          <w:numId w:val="14"/>
        </w:numPr>
        <w:spacing w:after="160" w:line="240" w:lineRule="auto"/>
        <w:rPr>
          <w:rFonts w:ascii="Verdana" w:hAnsi="Verdana"/>
          <w:sz w:val="21"/>
          <w:szCs w:val="21"/>
        </w:rPr>
      </w:pPr>
      <w:r w:rsidRPr="00162652">
        <w:rPr>
          <w:rFonts w:ascii="Verdana" w:hAnsi="Verdana"/>
          <w:sz w:val="21"/>
          <w:szCs w:val="21"/>
        </w:rPr>
        <w:t xml:space="preserve">Submit copy annually </w:t>
      </w:r>
    </w:p>
    <w:p w14:paraId="0DE26AAC" w14:textId="480B5A49" w:rsidR="006F7187" w:rsidRPr="00162652" w:rsidRDefault="006F7187" w:rsidP="006F7187">
      <w:pPr>
        <w:spacing w:line="240" w:lineRule="auto"/>
        <w:ind w:firstLine="720"/>
        <w:rPr>
          <w:rFonts w:ascii="Verdana" w:hAnsi="Verdana"/>
          <w:sz w:val="21"/>
          <w:szCs w:val="21"/>
        </w:rPr>
      </w:pPr>
      <w:r w:rsidRPr="00162652">
        <w:rPr>
          <w:rFonts w:ascii="Verdana" w:hAnsi="Verdana"/>
          <w:sz w:val="21"/>
          <w:szCs w:val="21"/>
        </w:rPr>
        <w:t xml:space="preserve">The Target: Annual </w:t>
      </w:r>
    </w:p>
    <w:p w14:paraId="42230301" w14:textId="77777777" w:rsidR="006F7187" w:rsidRPr="00C367F4" w:rsidRDefault="006F7187" w:rsidP="006F7187">
      <w:pPr>
        <w:spacing w:line="240" w:lineRule="auto"/>
        <w:contextualSpacing/>
        <w:jc w:val="center"/>
        <w:rPr>
          <w:rFonts w:ascii="Verdana" w:hAnsi="Verdana"/>
        </w:rPr>
      </w:pPr>
      <w:r w:rsidRPr="00162652">
        <w:rPr>
          <w:rFonts w:ascii="Verdana" w:hAnsi="Verdana"/>
          <w:sz w:val="21"/>
          <w:szCs w:val="21"/>
        </w:rPr>
        <w:br w:type="page"/>
      </w:r>
      <w:r w:rsidRPr="00C367F4">
        <w:rPr>
          <w:rFonts w:ascii="Verdana" w:hAnsi="Verdana"/>
        </w:rPr>
        <w:lastRenderedPageBreak/>
        <w:t>RFP 22-68162 RFP 22-68162 Document Shredding Services</w:t>
      </w:r>
    </w:p>
    <w:p w14:paraId="543711E2" w14:textId="77777777" w:rsidR="006F7187" w:rsidRDefault="006F7187" w:rsidP="006F7187">
      <w:pPr>
        <w:spacing w:line="240" w:lineRule="auto"/>
        <w:ind w:firstLine="720"/>
        <w:contextualSpacing/>
        <w:jc w:val="center"/>
        <w:rPr>
          <w:rFonts w:ascii="Verdana" w:hAnsi="Verdana"/>
        </w:rPr>
      </w:pPr>
      <w:r w:rsidRPr="00C367F4">
        <w:rPr>
          <w:rFonts w:ascii="Verdana" w:hAnsi="Verdana"/>
        </w:rPr>
        <w:t xml:space="preserve">Exhibit </w:t>
      </w:r>
      <w:r>
        <w:rPr>
          <w:rFonts w:ascii="Verdana" w:hAnsi="Verdana"/>
        </w:rPr>
        <w:t>D – Agency Sub-Agreement – Scope of Work</w:t>
      </w:r>
    </w:p>
    <w:p w14:paraId="5FB5E0BE" w14:textId="77777777" w:rsidR="006F7187" w:rsidRDefault="006F7187" w:rsidP="006F7187">
      <w:pPr>
        <w:spacing w:line="240" w:lineRule="auto"/>
        <w:ind w:firstLine="720"/>
        <w:contextualSpacing/>
        <w:jc w:val="center"/>
        <w:rPr>
          <w:rFonts w:ascii="Verdana" w:hAnsi="Verdana"/>
        </w:rPr>
      </w:pPr>
    </w:p>
    <w:p w14:paraId="5F7BCA77" w14:textId="77777777" w:rsidR="006F7187" w:rsidRPr="00A7016C" w:rsidRDefault="006F7187" w:rsidP="006F7187">
      <w:pPr>
        <w:spacing w:after="0" w:line="240" w:lineRule="auto"/>
        <w:rPr>
          <w:rFonts w:ascii="Arial" w:eastAsia="MS Mincho" w:hAnsi="Arial" w:cs="Arial"/>
          <w:i/>
          <w:sz w:val="20"/>
          <w:szCs w:val="20"/>
          <w:lang w:eastAsia="ja-JP"/>
        </w:rPr>
      </w:pPr>
      <w:r w:rsidRPr="00A7016C">
        <w:rPr>
          <w:rFonts w:ascii="Arial" w:eastAsia="MS Mincho" w:hAnsi="Arial" w:cs="Arial"/>
          <w:b/>
          <w:i/>
          <w:sz w:val="20"/>
          <w:szCs w:val="20"/>
          <w:u w:val="single"/>
          <w:lang w:eastAsia="ja-JP"/>
        </w:rPr>
        <w:t>Document Purpose:</w:t>
      </w:r>
      <w:r w:rsidRPr="00A7016C">
        <w:rPr>
          <w:rFonts w:ascii="Arial" w:eastAsia="MS Mincho" w:hAnsi="Arial" w:cs="Arial"/>
          <w:i/>
          <w:sz w:val="20"/>
          <w:szCs w:val="20"/>
          <w:lang w:eastAsia="ja-JP"/>
        </w:rPr>
        <w:t xml:space="preserve">  This document is identified as the template referenced in Exhibit </w:t>
      </w:r>
      <w:r>
        <w:rPr>
          <w:rFonts w:ascii="Arial" w:eastAsia="MS Mincho" w:hAnsi="Arial" w:cs="Arial"/>
          <w:i/>
          <w:sz w:val="20"/>
          <w:szCs w:val="20"/>
          <w:lang w:eastAsia="ja-JP"/>
        </w:rPr>
        <w:t>D</w:t>
      </w:r>
      <w:r w:rsidRPr="00A7016C">
        <w:rPr>
          <w:rFonts w:ascii="Arial" w:eastAsia="MS Mincho" w:hAnsi="Arial" w:cs="Arial"/>
          <w:i/>
          <w:sz w:val="20"/>
          <w:szCs w:val="20"/>
          <w:lang w:eastAsia="ja-JP"/>
        </w:rPr>
        <w:t>, as the sub-agreement template is to be utilized for adding additional scope of work during the contract period and shall provide a template that shall be completed by the Agency for the purpose of formality and confirmation of the expectations for the agency site location scope of work.  The final version of this document shall be approved by the Agency, the Contractor, and the State, as part of this contract.</w:t>
      </w:r>
    </w:p>
    <w:p w14:paraId="2B131139" w14:textId="77777777" w:rsidR="006F7187" w:rsidRPr="00A7016C" w:rsidRDefault="006F7187" w:rsidP="006F7187">
      <w:pPr>
        <w:spacing w:after="0" w:line="240" w:lineRule="auto"/>
        <w:rPr>
          <w:rFonts w:ascii="Arial" w:eastAsia="MS Mincho" w:hAnsi="Arial" w:cs="Arial"/>
          <w:sz w:val="20"/>
          <w:szCs w:val="20"/>
          <w:highlight w:val="yellow"/>
          <w:lang w:eastAsia="ja-JP"/>
        </w:rPr>
      </w:pPr>
    </w:p>
    <w:p w14:paraId="158870F5"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sz w:val="20"/>
          <w:szCs w:val="20"/>
          <w:lang w:eastAsia="ja-JP"/>
        </w:rPr>
        <w:t xml:space="preserve">This Sub-agreement Scope of Work (“this SOW”), entered into by and between the </w:t>
      </w:r>
      <w:r w:rsidRPr="00A7016C">
        <w:rPr>
          <w:rFonts w:ascii="Arial" w:eastAsia="MS Mincho" w:hAnsi="Arial" w:cs="Arial"/>
          <w:color w:val="0000FF"/>
          <w:sz w:val="20"/>
          <w:szCs w:val="20"/>
          <w:u w:val="single"/>
          <w:lang w:eastAsia="ja-JP"/>
        </w:rPr>
        <w:t>Agency Name</w:t>
      </w:r>
      <w:r w:rsidRPr="00A7016C">
        <w:rPr>
          <w:rFonts w:ascii="Arial" w:eastAsia="MS Mincho" w:hAnsi="Arial" w:cs="Arial"/>
          <w:color w:val="0000FF"/>
          <w:sz w:val="20"/>
          <w:szCs w:val="20"/>
          <w:lang w:eastAsia="ja-JP"/>
        </w:rPr>
        <w:t xml:space="preserve"> (</w:t>
      </w:r>
      <w:r w:rsidRPr="00A7016C">
        <w:rPr>
          <w:rFonts w:ascii="Arial" w:eastAsia="MS Mincho" w:hAnsi="Arial" w:cs="Arial"/>
          <w:sz w:val="20"/>
          <w:szCs w:val="20"/>
          <w:lang w:eastAsia="ja-JP"/>
        </w:rPr>
        <w:t xml:space="preserve">the “State Agency”) and </w:t>
      </w:r>
      <w:r w:rsidRPr="00A7016C">
        <w:rPr>
          <w:rFonts w:ascii="Arial" w:eastAsia="MS Mincho" w:hAnsi="Arial" w:cs="Arial"/>
          <w:color w:val="0000FF"/>
          <w:sz w:val="20"/>
          <w:szCs w:val="20"/>
          <w:u w:val="single"/>
          <w:lang w:eastAsia="ja-JP"/>
        </w:rPr>
        <w:t>Name of Contractor</w:t>
      </w:r>
      <w:r w:rsidRPr="00A7016C">
        <w:rPr>
          <w:rFonts w:ascii="Arial" w:eastAsia="MS Mincho" w:hAnsi="Arial" w:cs="Arial"/>
          <w:sz w:val="20"/>
          <w:szCs w:val="20"/>
          <w:lang w:eastAsia="ja-JP"/>
        </w:rPr>
        <w:t xml:space="preserve">. (the “Contractor”), and reviewed for approval by Indiana Department of Administration on behalf of All State Agencies (the “State”), in consideration of those mutual undertakings and covenants, the parties agree as follows:  </w:t>
      </w:r>
    </w:p>
    <w:p w14:paraId="2E6211CA" w14:textId="77777777" w:rsidR="006F7187" w:rsidRPr="00A7016C" w:rsidRDefault="006F7187" w:rsidP="006F7187">
      <w:pPr>
        <w:spacing w:after="0" w:line="240" w:lineRule="auto"/>
        <w:rPr>
          <w:rFonts w:ascii="Arial" w:eastAsia="MS Mincho" w:hAnsi="Arial" w:cs="Arial"/>
          <w:sz w:val="20"/>
          <w:szCs w:val="20"/>
          <w:lang w:eastAsia="ja-JP"/>
        </w:rPr>
      </w:pPr>
    </w:p>
    <w:p w14:paraId="0351415C"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b/>
          <w:sz w:val="20"/>
          <w:szCs w:val="20"/>
          <w:lang w:eastAsia="ja-JP"/>
        </w:rPr>
        <w:t>Agency Department(s):</w:t>
      </w:r>
    </w:p>
    <w:p w14:paraId="5F452B21"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color w:val="0000FF"/>
          <w:sz w:val="20"/>
          <w:szCs w:val="20"/>
          <w:lang w:eastAsia="ja-JP"/>
        </w:rPr>
        <w:tab/>
      </w:r>
      <w:r w:rsidRPr="00A7016C">
        <w:rPr>
          <w:rFonts w:ascii="Arial" w:eastAsia="MS Mincho" w:hAnsi="Arial" w:cs="Arial"/>
          <w:color w:val="0000FF"/>
          <w:sz w:val="20"/>
          <w:szCs w:val="20"/>
          <w:lang w:eastAsia="ja-JP"/>
        </w:rPr>
        <w:tab/>
      </w:r>
    </w:p>
    <w:p w14:paraId="7B94807B" w14:textId="77777777" w:rsidR="006F7187" w:rsidRPr="00A7016C" w:rsidRDefault="006F7187" w:rsidP="006F7187">
      <w:pPr>
        <w:spacing w:after="0" w:line="240" w:lineRule="auto"/>
        <w:rPr>
          <w:rFonts w:ascii="Arial" w:eastAsia="MS Mincho" w:hAnsi="Arial" w:cs="Arial"/>
          <w:b/>
          <w:sz w:val="20"/>
          <w:szCs w:val="20"/>
          <w:lang w:eastAsia="ja-JP"/>
        </w:rPr>
      </w:pPr>
    </w:p>
    <w:p w14:paraId="0B11EA52" w14:textId="77777777" w:rsidR="006F7187" w:rsidRPr="00A7016C" w:rsidRDefault="006F7187" w:rsidP="006F7187">
      <w:pPr>
        <w:spacing w:after="0" w:line="240" w:lineRule="auto"/>
        <w:rPr>
          <w:rFonts w:ascii="Arial" w:eastAsia="MS Mincho" w:hAnsi="Arial" w:cs="Arial"/>
          <w:sz w:val="20"/>
          <w:szCs w:val="20"/>
          <w:lang w:eastAsia="ja-JP"/>
        </w:rPr>
      </w:pPr>
      <w:r w:rsidRPr="00A7016C">
        <w:rPr>
          <w:rFonts w:ascii="Arial" w:eastAsia="MS Mincho" w:hAnsi="Arial" w:cs="Arial"/>
          <w:b/>
          <w:sz w:val="20"/>
          <w:szCs w:val="20"/>
          <w:lang w:eastAsia="ja-JP"/>
        </w:rPr>
        <w:t>Facility Name and Address:</w:t>
      </w:r>
      <w:r w:rsidRPr="00A7016C">
        <w:rPr>
          <w:rFonts w:ascii="Arial" w:eastAsia="MS Mincho" w:hAnsi="Arial" w:cs="Arial"/>
          <w:sz w:val="20"/>
          <w:szCs w:val="20"/>
          <w:lang w:eastAsia="ja-JP"/>
        </w:rPr>
        <w:t xml:space="preserve"> </w:t>
      </w:r>
    </w:p>
    <w:p w14:paraId="4956F42D" w14:textId="77777777" w:rsidR="006F7187" w:rsidRPr="00A7016C" w:rsidRDefault="006F7187" w:rsidP="006F7187">
      <w:pPr>
        <w:spacing w:after="0" w:line="240" w:lineRule="auto"/>
        <w:rPr>
          <w:rFonts w:ascii="Arial" w:eastAsia="MS Mincho" w:hAnsi="Arial" w:cs="Arial"/>
          <w:b/>
          <w:sz w:val="20"/>
          <w:szCs w:val="20"/>
          <w:lang w:eastAsia="ja-JP"/>
        </w:rPr>
      </w:pPr>
    </w:p>
    <w:p w14:paraId="27E23884" w14:textId="77777777" w:rsidR="006F7187" w:rsidRPr="00A7016C" w:rsidRDefault="006F7187" w:rsidP="006F7187">
      <w:pPr>
        <w:spacing w:after="0" w:line="240" w:lineRule="auto"/>
        <w:rPr>
          <w:rFonts w:ascii="Arial" w:eastAsia="MS Mincho" w:hAnsi="Arial" w:cs="Arial"/>
          <w:b/>
          <w:sz w:val="20"/>
          <w:szCs w:val="20"/>
          <w:lang w:eastAsia="ja-JP"/>
        </w:rPr>
      </w:pPr>
    </w:p>
    <w:p w14:paraId="2C9EF573"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b/>
          <w:sz w:val="20"/>
          <w:szCs w:val="20"/>
          <w:lang w:eastAsia="ja-JP"/>
        </w:rPr>
        <w:t xml:space="preserve">Agency Site Designee Contact Information: </w:t>
      </w:r>
    </w:p>
    <w:p w14:paraId="693AF9EB" w14:textId="77777777" w:rsidR="006F7187" w:rsidRPr="00A7016C" w:rsidRDefault="006F7187" w:rsidP="006F7187">
      <w:pPr>
        <w:spacing w:after="0" w:line="240" w:lineRule="auto"/>
        <w:rPr>
          <w:rFonts w:ascii="Calibri" w:eastAsia="Calibri" w:hAnsi="Calibri" w:cs="Times New Roman"/>
          <w:color w:val="FF0000"/>
          <w:sz w:val="20"/>
          <w:szCs w:val="20"/>
        </w:rPr>
      </w:pPr>
      <w:r w:rsidRPr="00A7016C">
        <w:rPr>
          <w:rFonts w:ascii="Arial" w:eastAsia="MS Mincho" w:hAnsi="Arial" w:cs="Times New Roman"/>
          <w:color w:val="FF0000"/>
          <w:sz w:val="20"/>
          <w:szCs w:val="20"/>
          <w:u w:val="single"/>
          <w:lang w:eastAsia="ja-JP"/>
        </w:rPr>
        <w:t xml:space="preserve"> </w:t>
      </w:r>
    </w:p>
    <w:p w14:paraId="16928E9B"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0F7588CF" w14:textId="77777777" w:rsidR="006F7187" w:rsidRPr="00A7016C" w:rsidRDefault="006F7187" w:rsidP="006F7187">
      <w:pPr>
        <w:spacing w:after="0" w:line="240" w:lineRule="auto"/>
        <w:rPr>
          <w:rFonts w:ascii="Arial" w:eastAsia="MS Mincho" w:hAnsi="Arial" w:cs="Arial"/>
          <w:b/>
          <w:sz w:val="20"/>
          <w:szCs w:val="20"/>
          <w:lang w:eastAsia="ja-JP"/>
        </w:rPr>
      </w:pPr>
    </w:p>
    <w:p w14:paraId="2B0E1F07"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b/>
          <w:sz w:val="20"/>
          <w:szCs w:val="20"/>
          <w:lang w:eastAsia="ja-JP"/>
        </w:rPr>
        <w:t>Facility Hours of Operation:</w:t>
      </w:r>
    </w:p>
    <w:p w14:paraId="57C9215D" w14:textId="77777777" w:rsidR="006F7187" w:rsidRPr="00A7016C" w:rsidRDefault="006F7187" w:rsidP="006F7187">
      <w:pPr>
        <w:spacing w:after="0" w:line="240" w:lineRule="auto"/>
        <w:rPr>
          <w:rFonts w:ascii="Arial" w:eastAsia="MS Mincho" w:hAnsi="Arial" w:cs="Arial"/>
          <w:b/>
          <w:sz w:val="20"/>
          <w:szCs w:val="20"/>
          <w:lang w:eastAsia="ja-JP"/>
        </w:rPr>
      </w:pPr>
    </w:p>
    <w:p w14:paraId="5A11D41C" w14:textId="77777777" w:rsidR="006F7187" w:rsidRDefault="006F7187" w:rsidP="006F7187">
      <w:pPr>
        <w:spacing w:after="0" w:line="240" w:lineRule="auto"/>
        <w:rPr>
          <w:rFonts w:ascii="Arial" w:eastAsia="MS Mincho" w:hAnsi="Arial" w:cs="Arial"/>
          <w:b/>
          <w:sz w:val="20"/>
          <w:szCs w:val="20"/>
          <w:lang w:eastAsia="ja-JP"/>
        </w:rPr>
      </w:pPr>
    </w:p>
    <w:p w14:paraId="79032284"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b/>
          <w:sz w:val="20"/>
          <w:szCs w:val="20"/>
          <w:lang w:eastAsia="ja-JP"/>
        </w:rPr>
        <w:t>Holidays observed not requiring shredding services:</w:t>
      </w:r>
    </w:p>
    <w:p w14:paraId="085014D2" w14:textId="77777777" w:rsidR="006F7187" w:rsidRPr="00A7016C" w:rsidRDefault="006F7187" w:rsidP="006F7187">
      <w:pPr>
        <w:spacing w:after="0" w:line="240" w:lineRule="auto"/>
        <w:rPr>
          <w:rFonts w:ascii="Arial" w:eastAsia="MS Mincho" w:hAnsi="Arial" w:cs="Arial"/>
          <w:color w:val="0000FF"/>
          <w:sz w:val="20"/>
          <w:szCs w:val="20"/>
          <w:lang w:eastAsia="ja-JP"/>
        </w:rPr>
      </w:pPr>
      <w:r w:rsidRPr="00A7016C">
        <w:rPr>
          <w:rFonts w:ascii="Arial" w:eastAsia="MS Mincho" w:hAnsi="Arial" w:cs="Arial"/>
          <w:color w:val="0000FF"/>
          <w:sz w:val="20"/>
          <w:szCs w:val="20"/>
          <w:lang w:eastAsia="ja-JP"/>
        </w:rPr>
        <w:t>Standard State Holiday Schedule</w:t>
      </w:r>
    </w:p>
    <w:p w14:paraId="033B814D"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1CDC259D"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449BCC2F"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b/>
          <w:sz w:val="20"/>
          <w:szCs w:val="20"/>
          <w:lang w:eastAsia="ja-JP"/>
        </w:rPr>
        <w:t>Description of Facility:</w:t>
      </w:r>
    </w:p>
    <w:p w14:paraId="27F4F0E1"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7AC9BE5A" w14:textId="77777777" w:rsidR="006F7187" w:rsidRPr="00A7016C" w:rsidRDefault="006F7187" w:rsidP="006F7187">
      <w:pPr>
        <w:spacing w:after="0" w:line="240" w:lineRule="auto"/>
        <w:rPr>
          <w:rFonts w:ascii="Arial" w:eastAsia="MS Mincho" w:hAnsi="Arial" w:cs="Arial"/>
          <w:b/>
          <w:sz w:val="20"/>
          <w:szCs w:val="20"/>
          <w:lang w:eastAsia="ja-JP"/>
        </w:rPr>
      </w:pPr>
    </w:p>
    <w:p w14:paraId="28988200" w14:textId="77777777" w:rsidR="006F7187" w:rsidRPr="00A7016C" w:rsidRDefault="006F7187" w:rsidP="006F7187">
      <w:pPr>
        <w:spacing w:after="0" w:line="240" w:lineRule="auto"/>
        <w:rPr>
          <w:rFonts w:ascii="Arial" w:eastAsia="MS Mincho" w:hAnsi="Arial" w:cs="Arial"/>
          <w:b/>
          <w:sz w:val="20"/>
          <w:szCs w:val="20"/>
          <w:lang w:eastAsia="ja-JP"/>
        </w:rPr>
      </w:pPr>
      <w:r w:rsidRPr="00A7016C">
        <w:rPr>
          <w:rFonts w:ascii="Arial" w:eastAsia="MS Mincho" w:hAnsi="Arial" w:cs="Arial"/>
          <w:b/>
          <w:sz w:val="20"/>
          <w:szCs w:val="20"/>
          <w:lang w:eastAsia="ja-JP"/>
        </w:rPr>
        <w:t>Scope of Work:</w:t>
      </w:r>
    </w:p>
    <w:p w14:paraId="7DC004DA"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4A870AA4" w14:textId="77777777" w:rsidR="006F7187" w:rsidRPr="00A7016C" w:rsidRDefault="006F7187" w:rsidP="006F7187">
      <w:pPr>
        <w:spacing w:after="0" w:line="240" w:lineRule="auto"/>
        <w:rPr>
          <w:rFonts w:ascii="Arial" w:eastAsia="MS Mincho" w:hAnsi="Arial" w:cs="Arial"/>
          <w:color w:val="0000FF"/>
          <w:sz w:val="20"/>
          <w:szCs w:val="20"/>
          <w:lang w:eastAsia="ja-JP"/>
        </w:rPr>
      </w:pPr>
      <w:r w:rsidRPr="00A7016C">
        <w:rPr>
          <w:rFonts w:ascii="Arial" w:eastAsia="MS Mincho" w:hAnsi="Arial" w:cs="Arial"/>
          <w:b/>
          <w:sz w:val="20"/>
          <w:szCs w:val="20"/>
          <w:lang w:eastAsia="ja-JP"/>
        </w:rPr>
        <w:t>(</w:t>
      </w:r>
      <w:r w:rsidRPr="00A7016C">
        <w:rPr>
          <w:rFonts w:ascii="Arial" w:eastAsia="MS Mincho" w:hAnsi="Arial" w:cs="Arial"/>
          <w:b/>
          <w:i/>
          <w:sz w:val="20"/>
          <w:szCs w:val="20"/>
          <w:lang w:eastAsia="ja-JP"/>
        </w:rPr>
        <w:t>Please insert all tasks into a table as seen below, with a separate table for each area)</w:t>
      </w:r>
      <w:r w:rsidRPr="00A7016C">
        <w:rPr>
          <w:rFonts w:ascii="Arial" w:eastAsia="MS Mincho" w:hAnsi="Arial" w:cs="Arial"/>
          <w:color w:val="0000FF"/>
          <w:sz w:val="20"/>
          <w:szCs w:val="20"/>
          <w:lang w:eastAsia="ja-JP"/>
        </w:rPr>
        <w:t xml:space="preserve"> </w:t>
      </w:r>
    </w:p>
    <w:p w14:paraId="39B021B3"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3509ADFD" w14:textId="77777777" w:rsidR="006F7187" w:rsidRPr="00A7016C" w:rsidRDefault="006F7187" w:rsidP="006F7187">
      <w:pPr>
        <w:spacing w:after="0" w:line="240" w:lineRule="auto"/>
        <w:rPr>
          <w:rFonts w:ascii="Arial" w:eastAsia="MS Mincho" w:hAnsi="Arial" w:cs="Arial"/>
          <w:b/>
          <w:sz w:val="20"/>
          <w:szCs w:val="20"/>
          <w:lang w:eastAsia="ja-JP"/>
        </w:rPr>
      </w:pPr>
    </w:p>
    <w:p w14:paraId="4F649435"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6096922A" w14:textId="77777777" w:rsidR="006F7187" w:rsidRPr="00A7016C" w:rsidRDefault="006F7187" w:rsidP="006F7187">
      <w:pPr>
        <w:spacing w:after="0" w:line="240" w:lineRule="auto"/>
        <w:rPr>
          <w:rFonts w:ascii="Arial" w:eastAsia="MS Mincho" w:hAnsi="Arial" w:cs="Arial"/>
          <w:color w:val="0000FF"/>
          <w:sz w:val="20"/>
          <w:szCs w:val="20"/>
          <w:lang w:eastAsia="ja-JP"/>
        </w:rPr>
      </w:pPr>
    </w:p>
    <w:p w14:paraId="0B723817" w14:textId="77777777" w:rsidR="006F7187" w:rsidRPr="00A7016C" w:rsidRDefault="006F7187" w:rsidP="006F7187">
      <w:pPr>
        <w:spacing w:after="0" w:line="240" w:lineRule="auto"/>
        <w:jc w:val="center"/>
        <w:rPr>
          <w:rFonts w:ascii="Arial" w:eastAsia="MS Mincho" w:hAnsi="Arial" w:cs="Arial"/>
          <w:b/>
          <w:bCs/>
          <w:sz w:val="24"/>
          <w:szCs w:val="24"/>
          <w:lang w:eastAsia="ja-JP"/>
        </w:rPr>
      </w:pPr>
    </w:p>
    <w:p w14:paraId="37DE943C" w14:textId="77777777" w:rsidR="006F7187" w:rsidRPr="00A7016C" w:rsidRDefault="006F7187" w:rsidP="006F7187">
      <w:pPr>
        <w:spacing w:after="0" w:line="240" w:lineRule="auto"/>
        <w:jc w:val="center"/>
        <w:rPr>
          <w:rFonts w:ascii="Arial" w:eastAsia="MS Mincho" w:hAnsi="Arial" w:cs="Arial"/>
          <w:b/>
          <w:bCs/>
          <w:sz w:val="24"/>
          <w:szCs w:val="24"/>
          <w:lang w:eastAsia="ja-JP"/>
        </w:rPr>
      </w:pPr>
      <w:r w:rsidRPr="00A7016C">
        <w:rPr>
          <w:rFonts w:ascii="Arial" w:eastAsia="MS Mincho" w:hAnsi="Arial" w:cs="Arial"/>
          <w:b/>
          <w:bCs/>
          <w:sz w:val="24"/>
          <w:szCs w:val="24"/>
          <w:lang w:eastAsia="ja-JP"/>
        </w:rPr>
        <w:t>REMAINDER OF PAGE INTENTIONALLY LEFT BLANK</w:t>
      </w:r>
    </w:p>
    <w:p w14:paraId="70E99F61" w14:textId="77777777" w:rsidR="006F7187" w:rsidRPr="00A7016C" w:rsidRDefault="006F7187" w:rsidP="006F7187">
      <w:pPr>
        <w:spacing w:after="0" w:line="240" w:lineRule="auto"/>
        <w:jc w:val="center"/>
        <w:rPr>
          <w:rFonts w:ascii="Arial" w:eastAsia="MS Mincho" w:hAnsi="Arial" w:cs="Arial"/>
          <w:b/>
          <w:bCs/>
          <w:sz w:val="24"/>
          <w:szCs w:val="24"/>
          <w:lang w:eastAsia="ja-JP"/>
        </w:rPr>
      </w:pPr>
    </w:p>
    <w:p w14:paraId="4D94476B" w14:textId="77777777" w:rsidR="006F7187" w:rsidRPr="00A7016C" w:rsidRDefault="006F7187" w:rsidP="006F7187">
      <w:pPr>
        <w:spacing w:after="0" w:line="240" w:lineRule="auto"/>
        <w:jc w:val="center"/>
        <w:rPr>
          <w:rFonts w:ascii="Arial" w:eastAsia="MS Mincho" w:hAnsi="Arial" w:cs="Arial"/>
          <w:b/>
          <w:bCs/>
          <w:sz w:val="24"/>
          <w:szCs w:val="24"/>
          <w:lang w:eastAsia="ja-JP"/>
        </w:rPr>
      </w:pPr>
    </w:p>
    <w:p w14:paraId="4C84C563" w14:textId="77777777" w:rsidR="006F7187" w:rsidRPr="00A7016C" w:rsidRDefault="006F7187" w:rsidP="006F7187">
      <w:pPr>
        <w:spacing w:after="0" w:line="240" w:lineRule="auto"/>
        <w:jc w:val="center"/>
        <w:rPr>
          <w:rFonts w:ascii="Arial" w:eastAsia="MS Mincho" w:hAnsi="Arial" w:cs="Arial"/>
          <w:b/>
          <w:bCs/>
          <w:sz w:val="24"/>
          <w:szCs w:val="24"/>
          <w:lang w:eastAsia="ja-JP"/>
        </w:rPr>
      </w:pPr>
    </w:p>
    <w:p w14:paraId="1C9547ED" w14:textId="77777777" w:rsidR="006F7187" w:rsidRPr="00A7016C" w:rsidRDefault="006F7187" w:rsidP="006F7187">
      <w:pPr>
        <w:rPr>
          <w:rFonts w:ascii="Arial" w:eastAsia="MS Mincho" w:hAnsi="Arial" w:cs="Arial"/>
          <w:b/>
          <w:sz w:val="20"/>
          <w:szCs w:val="20"/>
          <w:lang w:eastAsia="ja-JP"/>
        </w:rPr>
      </w:pPr>
      <w:r w:rsidRPr="00A7016C">
        <w:rPr>
          <w:rFonts w:ascii="Arial" w:eastAsia="MS Mincho" w:hAnsi="Arial" w:cs="Arial"/>
          <w:b/>
          <w:bCs/>
          <w:sz w:val="24"/>
          <w:szCs w:val="24"/>
          <w:lang w:eastAsia="ja-JP"/>
        </w:rPr>
        <w:br w:type="page"/>
      </w:r>
    </w:p>
    <w:p w14:paraId="25F50439" w14:textId="77777777" w:rsidR="006F7187" w:rsidRPr="00A7016C" w:rsidRDefault="006F7187" w:rsidP="006F7187">
      <w:pPr>
        <w:keepNext/>
        <w:spacing w:after="0" w:line="240" w:lineRule="auto"/>
        <w:jc w:val="center"/>
        <w:rPr>
          <w:rFonts w:ascii="Arial" w:eastAsia="MS Mincho" w:hAnsi="Arial" w:cs="Arial"/>
          <w:sz w:val="20"/>
          <w:szCs w:val="20"/>
          <w:lang w:eastAsia="ja-JP"/>
        </w:rPr>
      </w:pPr>
      <w:r w:rsidRPr="00A7016C">
        <w:rPr>
          <w:rFonts w:ascii="Arial" w:eastAsia="MS Mincho" w:hAnsi="Arial" w:cs="Arial"/>
          <w:b/>
          <w:sz w:val="20"/>
          <w:szCs w:val="20"/>
          <w:lang w:eastAsia="ja-JP"/>
        </w:rPr>
        <w:lastRenderedPageBreak/>
        <w:t>Non-Collusion and Acceptance</w:t>
      </w:r>
    </w:p>
    <w:p w14:paraId="43AFD03B" w14:textId="77777777" w:rsidR="006F7187" w:rsidRPr="00A7016C" w:rsidRDefault="006F7187" w:rsidP="006F7187">
      <w:pPr>
        <w:spacing w:after="0" w:line="240" w:lineRule="auto"/>
        <w:ind w:right="-306"/>
        <w:rPr>
          <w:rFonts w:ascii="Arial" w:eastAsia="MS Mincho" w:hAnsi="Arial" w:cs="Arial"/>
          <w:b/>
          <w:bCs/>
          <w:sz w:val="20"/>
          <w:szCs w:val="20"/>
          <w:lang w:eastAsia="ja-JP"/>
        </w:rPr>
      </w:pPr>
      <w:r w:rsidRPr="00A7016C">
        <w:rPr>
          <w:rFonts w:ascii="Arial" w:eastAsia="MS Mincho" w:hAnsi="Arial" w:cs="Arial"/>
          <w:sz w:val="20"/>
          <w:szCs w:val="20"/>
          <w:lang w:eastAsia="ja-JP"/>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A7016C">
        <w:rPr>
          <w:rFonts w:ascii="Arial" w:eastAsia="MS Mincho" w:hAnsi="Arial" w:cs="Arial"/>
          <w:bCs/>
          <w:sz w:val="20"/>
          <w:szCs w:val="20"/>
          <w:lang w:eastAsia="ja-JP"/>
        </w:rPr>
        <w:t>Furthermore, if the undersigned has knowledge that a state officer, employee, or special state appointee, as those terms are defined in IC 4-2-6-1, has a financial interest in the Contract, the Contractor attests to compliance with the disclosure requirements in IC 4-2-6-10.5.</w:t>
      </w:r>
    </w:p>
    <w:p w14:paraId="4AD432E3" w14:textId="77777777" w:rsidR="006F7187" w:rsidRPr="00A7016C" w:rsidRDefault="006F7187" w:rsidP="006F7187">
      <w:pPr>
        <w:spacing w:after="0" w:line="240" w:lineRule="auto"/>
        <w:ind w:right="-306"/>
        <w:rPr>
          <w:rFonts w:ascii="Arial" w:eastAsia="MS Mincho" w:hAnsi="Arial" w:cs="Arial"/>
          <w:sz w:val="20"/>
          <w:szCs w:val="20"/>
          <w:lang w:eastAsia="ja-JP"/>
        </w:rPr>
      </w:pPr>
    </w:p>
    <w:p w14:paraId="49B104EF" w14:textId="77777777" w:rsidR="006F7187" w:rsidRPr="00A7016C" w:rsidRDefault="006F7187" w:rsidP="006F7187">
      <w:pPr>
        <w:spacing w:after="0" w:line="240" w:lineRule="auto"/>
        <w:ind w:right="-306"/>
        <w:rPr>
          <w:rFonts w:ascii="Arial" w:eastAsia="MS Mincho" w:hAnsi="Arial" w:cs="Arial"/>
          <w:sz w:val="20"/>
          <w:szCs w:val="20"/>
          <w:lang w:eastAsia="ja-JP"/>
        </w:rPr>
      </w:pPr>
    </w:p>
    <w:p w14:paraId="27170FD4" w14:textId="77777777" w:rsidR="006F7187" w:rsidRPr="00A7016C" w:rsidRDefault="006F7187" w:rsidP="006F7187">
      <w:pPr>
        <w:spacing w:after="0" w:line="240" w:lineRule="auto"/>
        <w:rPr>
          <w:rFonts w:ascii="Arial" w:eastAsia="MS Mincho" w:hAnsi="Arial" w:cs="Arial"/>
          <w:sz w:val="20"/>
          <w:szCs w:val="20"/>
          <w:lang w:eastAsia="ja-JP"/>
        </w:rPr>
      </w:pPr>
      <w:r w:rsidRPr="00A7016C">
        <w:rPr>
          <w:rFonts w:ascii="Arial" w:eastAsia="MS Mincho" w:hAnsi="Arial" w:cs="Arial"/>
          <w:b/>
          <w:sz w:val="20"/>
          <w:szCs w:val="20"/>
          <w:lang w:eastAsia="ja-JP"/>
        </w:rPr>
        <w:t>In Witness Whereof,</w:t>
      </w:r>
      <w:r w:rsidRPr="00A7016C">
        <w:rPr>
          <w:rFonts w:ascii="Arial" w:eastAsia="MS Mincho" w:hAnsi="Arial" w:cs="Arial"/>
          <w:sz w:val="20"/>
          <w:szCs w:val="20"/>
          <w:lang w:eastAsia="ja-JP"/>
        </w:rPr>
        <w:t xml:space="preserve"> Contractor and the State have, through their duly authorized representatives, entered into this Sub-agreement Scope of Work, as represented from the Master Services Agreement for </w:t>
      </w:r>
      <w:r w:rsidRPr="00A7016C">
        <w:rPr>
          <w:rFonts w:ascii="Arial" w:eastAsia="MS Mincho" w:hAnsi="Arial" w:cs="Arial"/>
          <w:b/>
          <w:sz w:val="20"/>
          <w:szCs w:val="20"/>
          <w:lang w:eastAsia="ja-JP"/>
        </w:rPr>
        <w:t xml:space="preserve">QPA# </w:t>
      </w:r>
      <w:r w:rsidRPr="00A7016C">
        <w:rPr>
          <w:rFonts w:ascii="Arial" w:eastAsia="MS Mincho" w:hAnsi="Arial" w:cs="Arial"/>
          <w:b/>
          <w:color w:val="FF0000"/>
          <w:sz w:val="20"/>
          <w:szCs w:val="20"/>
          <w:lang w:eastAsia="ja-JP"/>
        </w:rPr>
        <w:t>TBD</w:t>
      </w:r>
      <w:r w:rsidRPr="00A7016C">
        <w:rPr>
          <w:rFonts w:ascii="Arial" w:eastAsia="MS Mincho" w:hAnsi="Arial" w:cs="Arial"/>
          <w:b/>
          <w:sz w:val="20"/>
          <w:szCs w:val="20"/>
          <w:lang w:eastAsia="ja-JP"/>
        </w:rPr>
        <w:t>.</w:t>
      </w:r>
      <w:r w:rsidRPr="00A7016C">
        <w:rPr>
          <w:rFonts w:ascii="Arial" w:eastAsia="MS Mincho" w:hAnsi="Arial" w:cs="Arial"/>
          <w:sz w:val="20"/>
          <w:szCs w:val="20"/>
          <w:lang w:eastAsia="ja-JP"/>
        </w:rPr>
        <w:t xml:space="preserve"> The parties, having read and understood the foregoing terms of this agreement, do by their respective signatures dated below hereby agree to the requirements thereof.</w:t>
      </w:r>
    </w:p>
    <w:p w14:paraId="3AC70B09" w14:textId="77777777" w:rsidR="006F7187" w:rsidRPr="00A7016C" w:rsidRDefault="006F7187" w:rsidP="006F7187">
      <w:pPr>
        <w:spacing w:after="0" w:line="240" w:lineRule="auto"/>
        <w:rPr>
          <w:rFonts w:ascii="Arial" w:eastAsia="MS Mincho" w:hAnsi="Arial" w:cs="Arial"/>
          <w:sz w:val="20"/>
          <w:szCs w:val="20"/>
          <w:lang w:eastAsia="ja-JP"/>
        </w:rPr>
      </w:pPr>
    </w:p>
    <w:p w14:paraId="00FF3C01" w14:textId="77777777" w:rsidR="006F7187" w:rsidRPr="00A7016C" w:rsidRDefault="006F7187" w:rsidP="006F7187">
      <w:pPr>
        <w:autoSpaceDE w:val="0"/>
        <w:autoSpaceDN w:val="0"/>
        <w:rPr>
          <w:rFonts w:ascii="Arial" w:eastAsia="Calibri" w:hAnsi="Arial" w:cs="Arial"/>
          <w:sz w:val="20"/>
          <w:szCs w:val="20"/>
        </w:rPr>
      </w:pPr>
      <w:r w:rsidRPr="00A7016C">
        <w:rPr>
          <w:rFonts w:ascii="Arial" w:eastAsia="Calibri" w:hAnsi="Arial" w:cs="Arial"/>
          <w:sz w:val="20"/>
          <w:szCs w:val="20"/>
        </w:rPr>
        <w:t>Agreement to Use Electronic Signatures</w:t>
      </w:r>
    </w:p>
    <w:p w14:paraId="5AAD9CC5" w14:textId="1E98731B" w:rsidR="006F7187" w:rsidRPr="00A7016C" w:rsidRDefault="006F7187" w:rsidP="006F7187">
      <w:pPr>
        <w:autoSpaceDE w:val="0"/>
        <w:autoSpaceDN w:val="0"/>
        <w:rPr>
          <w:rFonts w:ascii="Arial" w:eastAsia="Calibri" w:hAnsi="Arial" w:cs="Arial"/>
          <w:sz w:val="20"/>
          <w:szCs w:val="20"/>
        </w:rPr>
      </w:pPr>
      <w:r w:rsidRPr="00A7016C">
        <w:rPr>
          <w:rFonts w:ascii="Arial" w:eastAsia="Calibri" w:hAnsi="Arial" w:cs="Arial"/>
          <w:sz w:val="20"/>
          <w:szCs w:val="20"/>
        </w:rPr>
        <w:t>I agree, and it is my intent, to sign this Scope of Work by electronically submitting this Scope of Work to the State of Indiana. I understand that my signing and submitting this Scope of Work in this fashion is the legal equivalent of having placed my handwritten signature on the submitted Scope of Work and this affirmation. I understand and agree that by electronically signing and submitting this Scope of Work in this fashion I am affirming to the truth of the information contained therein. I understand that this Scope of Work will not become binding on the State until it has been signed by the agency designee and the IDOA Vendor Contract Manager.</w:t>
      </w:r>
    </w:p>
    <w:p w14:paraId="51642A6D" w14:textId="77777777" w:rsidR="006F7187" w:rsidRPr="00A7016C" w:rsidRDefault="006F7187" w:rsidP="006F7187">
      <w:pPr>
        <w:spacing w:after="0" w:line="240" w:lineRule="auto"/>
        <w:rPr>
          <w:rFonts w:ascii="Arial" w:eastAsia="MS Mincho" w:hAnsi="Arial" w:cs="Arial"/>
          <w:sz w:val="20"/>
          <w:szCs w:val="20"/>
          <w:lang w:eastAsia="ja-JP"/>
        </w:rPr>
      </w:pPr>
    </w:p>
    <w:p w14:paraId="0ABC7C61" w14:textId="77777777" w:rsidR="006F7187" w:rsidRPr="00A7016C" w:rsidRDefault="006F7187" w:rsidP="006F7187">
      <w:pPr>
        <w:spacing w:after="0" w:line="240" w:lineRule="auto"/>
        <w:rPr>
          <w:rFonts w:ascii="Arial" w:eastAsia="MS Mincho" w:hAnsi="Arial" w:cs="Arial"/>
          <w:sz w:val="20"/>
          <w:szCs w:val="20"/>
          <w:lang w:eastAsia="ja-JP"/>
        </w:rPr>
      </w:pPr>
    </w:p>
    <w:p w14:paraId="7BFC5479"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b/>
          <w:color w:val="000000"/>
          <w:sz w:val="20"/>
          <w:szCs w:val="20"/>
          <w:lang w:eastAsia="ja-JP"/>
        </w:rPr>
      </w:pPr>
      <w:r w:rsidRPr="00A7016C">
        <w:rPr>
          <w:rFonts w:ascii="Arial" w:eastAsia="MS Mincho" w:hAnsi="Arial" w:cs="Arial"/>
          <w:b/>
          <w:color w:val="000000"/>
          <w:sz w:val="20"/>
          <w:szCs w:val="20"/>
          <w:lang w:eastAsia="ja-JP"/>
        </w:rPr>
        <w:t xml:space="preserve">Contractor: </w:t>
      </w:r>
      <w:r w:rsidRPr="00A7016C">
        <w:rPr>
          <w:rFonts w:ascii="Arial" w:eastAsia="MS Mincho" w:hAnsi="Arial" w:cs="Arial"/>
          <w:b/>
          <w:color w:val="000000"/>
          <w:sz w:val="20"/>
          <w:szCs w:val="20"/>
          <w:lang w:eastAsia="ja-JP"/>
        </w:rPr>
        <w:tab/>
      </w:r>
      <w:r w:rsidRPr="00A7016C">
        <w:rPr>
          <w:rFonts w:ascii="Arial" w:eastAsia="MS Mincho" w:hAnsi="Arial" w:cs="Arial"/>
          <w:b/>
          <w:color w:val="000000"/>
          <w:sz w:val="20"/>
          <w:szCs w:val="20"/>
          <w:lang w:eastAsia="ja-JP"/>
        </w:rPr>
        <w:tab/>
        <w:t>State of Indiana Agency:</w:t>
      </w:r>
    </w:p>
    <w:p w14:paraId="1A41B1DA"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b/>
          <w:color w:val="000000"/>
          <w:sz w:val="20"/>
          <w:szCs w:val="20"/>
          <w:lang w:eastAsia="ja-JP"/>
        </w:rPr>
      </w:pPr>
      <w:r w:rsidRPr="00A7016C">
        <w:rPr>
          <w:rFonts w:ascii="Arial" w:eastAsia="MS Mincho" w:hAnsi="Arial" w:cs="Arial"/>
          <w:b/>
          <w:color w:val="000000"/>
          <w:sz w:val="20"/>
          <w:szCs w:val="20"/>
          <w:lang w:eastAsia="ja-JP"/>
        </w:rPr>
        <w:tab/>
      </w:r>
    </w:p>
    <w:p w14:paraId="6550B077"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b/>
          <w:color w:val="000000"/>
          <w:sz w:val="20"/>
          <w:szCs w:val="20"/>
          <w:lang w:eastAsia="ja-JP"/>
        </w:rPr>
      </w:pPr>
      <w:r w:rsidRPr="00A7016C">
        <w:rPr>
          <w:rFonts w:ascii="Arial" w:eastAsia="MS Mincho" w:hAnsi="Arial" w:cs="Arial"/>
          <w:b/>
          <w:color w:val="000000"/>
          <w:sz w:val="20"/>
          <w:szCs w:val="20"/>
          <w:lang w:eastAsia="ja-JP"/>
        </w:rPr>
        <w:tab/>
      </w:r>
      <w:r w:rsidRPr="00A7016C">
        <w:rPr>
          <w:rFonts w:ascii="Arial" w:eastAsia="MS Mincho" w:hAnsi="Arial" w:cs="Arial"/>
          <w:b/>
          <w:color w:val="000000"/>
          <w:sz w:val="20"/>
          <w:szCs w:val="20"/>
          <w:lang w:eastAsia="ja-JP"/>
        </w:rPr>
        <w:tab/>
        <w:t>__________________________________</w:t>
      </w:r>
    </w:p>
    <w:p w14:paraId="638EAEE1"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color w:val="000000"/>
          <w:sz w:val="20"/>
          <w:szCs w:val="20"/>
          <w:lang w:eastAsia="ja-JP"/>
        </w:rPr>
      </w:pPr>
      <w:r w:rsidRPr="00A7016C">
        <w:rPr>
          <w:rFonts w:ascii="Arial" w:eastAsia="MS Mincho" w:hAnsi="Arial" w:cs="Arial"/>
          <w:b/>
          <w:color w:val="000000"/>
          <w:sz w:val="20"/>
          <w:szCs w:val="20"/>
          <w:lang w:eastAsia="ja-JP"/>
        </w:rPr>
        <w:tab/>
      </w:r>
      <w:r w:rsidRPr="00A7016C">
        <w:rPr>
          <w:rFonts w:ascii="Arial" w:eastAsia="MS Mincho" w:hAnsi="Arial" w:cs="Arial"/>
          <w:b/>
          <w:color w:val="000000"/>
          <w:sz w:val="20"/>
          <w:szCs w:val="20"/>
          <w:lang w:eastAsia="ja-JP"/>
        </w:rPr>
        <w:tab/>
      </w:r>
      <w:r w:rsidRPr="00A7016C">
        <w:rPr>
          <w:rFonts w:ascii="Arial" w:eastAsia="MS Mincho" w:hAnsi="Arial" w:cs="Arial"/>
          <w:b/>
          <w:color w:val="000000"/>
          <w:sz w:val="20"/>
          <w:szCs w:val="20"/>
          <w:lang w:eastAsia="ja-JP"/>
        </w:rPr>
        <w:tab/>
      </w:r>
    </w:p>
    <w:p w14:paraId="73D7CBEC" w14:textId="77777777" w:rsidR="006F7187" w:rsidRPr="00A7016C" w:rsidRDefault="006F7187" w:rsidP="006F7187">
      <w:pPr>
        <w:tabs>
          <w:tab w:val="left" w:pos="4320"/>
          <w:tab w:val="left" w:pos="4680"/>
          <w:tab w:val="left" w:pos="8730"/>
        </w:tabs>
        <w:spacing w:after="0" w:line="240" w:lineRule="auto"/>
        <w:jc w:val="both"/>
        <w:rPr>
          <w:rFonts w:ascii="Arial" w:eastAsia="MS Mincho" w:hAnsi="Arial" w:cs="Arial"/>
          <w:color w:val="000000"/>
          <w:sz w:val="20"/>
          <w:szCs w:val="20"/>
          <w:lang w:eastAsia="ja-JP"/>
        </w:rPr>
      </w:pPr>
    </w:p>
    <w:p w14:paraId="38B702F0"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color w:val="000000"/>
          <w:sz w:val="20"/>
          <w:szCs w:val="20"/>
          <w:u w:val="single"/>
          <w:lang w:eastAsia="ja-JP"/>
        </w:rPr>
      </w:pPr>
      <w:r w:rsidRPr="00A7016C">
        <w:rPr>
          <w:rFonts w:ascii="Arial" w:eastAsia="MS Mincho" w:hAnsi="Arial" w:cs="Arial"/>
          <w:color w:val="000000"/>
          <w:sz w:val="20"/>
          <w:szCs w:val="20"/>
          <w:lang w:eastAsia="ja-JP"/>
        </w:rPr>
        <w:t>Signature:</w:t>
      </w: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t>Signature:</w:t>
      </w:r>
      <w:r w:rsidRPr="00A7016C">
        <w:rPr>
          <w:rFonts w:ascii="Arial" w:eastAsia="MS Mincho" w:hAnsi="Arial" w:cs="Arial"/>
          <w:color w:val="000000"/>
          <w:sz w:val="20"/>
          <w:szCs w:val="20"/>
          <w:u w:val="single"/>
          <w:lang w:eastAsia="ja-JP"/>
        </w:rPr>
        <w:tab/>
      </w:r>
    </w:p>
    <w:p w14:paraId="5FF881BC" w14:textId="77777777" w:rsidR="006F7187" w:rsidRPr="00A7016C" w:rsidRDefault="006F7187" w:rsidP="006F7187">
      <w:pPr>
        <w:tabs>
          <w:tab w:val="left" w:pos="4320"/>
          <w:tab w:val="left" w:pos="4680"/>
          <w:tab w:val="left" w:pos="8730"/>
        </w:tabs>
        <w:spacing w:after="0" w:line="240" w:lineRule="auto"/>
        <w:jc w:val="both"/>
        <w:rPr>
          <w:rFonts w:ascii="Arial" w:eastAsia="MS Mincho" w:hAnsi="Arial" w:cs="Arial"/>
          <w:color w:val="000000"/>
          <w:sz w:val="20"/>
          <w:szCs w:val="20"/>
          <w:u w:val="single"/>
          <w:lang w:eastAsia="ja-JP"/>
        </w:rPr>
      </w:pPr>
      <w:r w:rsidRPr="00A7016C">
        <w:rPr>
          <w:rFonts w:ascii="Arial" w:eastAsia="MS Mincho" w:hAnsi="Arial" w:cs="Arial"/>
          <w:color w:val="000000"/>
          <w:sz w:val="20"/>
          <w:szCs w:val="20"/>
          <w:lang w:eastAsia="ja-JP"/>
        </w:rPr>
        <w:t>Printed Name:</w:t>
      </w: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t>Printed Name:</w:t>
      </w: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r>
    </w:p>
    <w:p w14:paraId="5B95ED40"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color w:val="000000"/>
          <w:sz w:val="20"/>
          <w:szCs w:val="20"/>
          <w:u w:val="single"/>
          <w:lang w:eastAsia="ja-JP"/>
        </w:rPr>
      </w:pPr>
      <w:r w:rsidRPr="00A7016C">
        <w:rPr>
          <w:rFonts w:ascii="Arial" w:eastAsia="MS Mincho" w:hAnsi="Arial" w:cs="Arial"/>
          <w:color w:val="000000"/>
          <w:sz w:val="20"/>
          <w:szCs w:val="20"/>
          <w:lang w:eastAsia="ja-JP"/>
        </w:rPr>
        <w:t>Title:</w:t>
      </w: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t>Title:</w:t>
      </w:r>
      <w:r w:rsidRPr="00A7016C">
        <w:rPr>
          <w:rFonts w:ascii="Arial" w:eastAsia="MS Mincho" w:hAnsi="Arial" w:cs="Arial"/>
          <w:color w:val="000000"/>
          <w:sz w:val="20"/>
          <w:szCs w:val="20"/>
          <w:u w:val="single"/>
          <w:lang w:eastAsia="ja-JP"/>
        </w:rPr>
        <w:tab/>
      </w:r>
    </w:p>
    <w:p w14:paraId="21BB95EE"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color w:val="000000"/>
          <w:sz w:val="20"/>
          <w:szCs w:val="20"/>
          <w:u w:val="single"/>
          <w:lang w:eastAsia="ja-JP"/>
        </w:rPr>
      </w:pPr>
      <w:r w:rsidRPr="00A7016C">
        <w:rPr>
          <w:rFonts w:ascii="Arial" w:eastAsia="MS Mincho" w:hAnsi="Arial" w:cs="Arial"/>
          <w:color w:val="000000"/>
          <w:sz w:val="20"/>
          <w:szCs w:val="20"/>
          <w:lang w:eastAsia="ja-JP"/>
        </w:rPr>
        <w:t>Date:</w:t>
      </w: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t>Date:</w:t>
      </w: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r>
    </w:p>
    <w:p w14:paraId="34739198" w14:textId="77777777" w:rsidR="006F7187" w:rsidRPr="00A7016C" w:rsidRDefault="006F7187" w:rsidP="006F7187">
      <w:pPr>
        <w:tabs>
          <w:tab w:val="left" w:pos="3240"/>
          <w:tab w:val="left" w:pos="3600"/>
        </w:tabs>
        <w:spacing w:after="0" w:line="240" w:lineRule="auto"/>
        <w:jc w:val="both"/>
        <w:rPr>
          <w:rFonts w:ascii="Arial" w:eastAsia="MS Mincho" w:hAnsi="Arial" w:cs="Arial"/>
          <w:color w:val="000000"/>
          <w:sz w:val="20"/>
          <w:szCs w:val="20"/>
          <w:u w:val="single"/>
          <w:lang w:eastAsia="ja-JP"/>
        </w:rPr>
      </w:pPr>
    </w:p>
    <w:p w14:paraId="50A54EA8" w14:textId="77777777" w:rsidR="006F7187" w:rsidRPr="00A7016C" w:rsidRDefault="006F7187" w:rsidP="006F7187">
      <w:pPr>
        <w:tabs>
          <w:tab w:val="left" w:pos="4320"/>
          <w:tab w:val="left" w:pos="4680"/>
          <w:tab w:val="left" w:pos="8730"/>
        </w:tabs>
        <w:spacing w:after="0" w:line="240" w:lineRule="auto"/>
        <w:jc w:val="both"/>
        <w:rPr>
          <w:rFonts w:ascii="Arial" w:eastAsia="MS Mincho" w:hAnsi="Arial" w:cs="Arial"/>
          <w:color w:val="000000"/>
          <w:sz w:val="20"/>
          <w:szCs w:val="20"/>
          <w:lang w:eastAsia="ja-JP"/>
        </w:rPr>
      </w:pPr>
      <w:r w:rsidRPr="00A7016C">
        <w:rPr>
          <w:rFonts w:ascii="Arial" w:eastAsia="MS Mincho" w:hAnsi="Arial" w:cs="Arial"/>
          <w:color w:val="000000"/>
          <w:sz w:val="20"/>
          <w:szCs w:val="20"/>
          <w:lang w:eastAsia="ja-JP"/>
        </w:rPr>
        <w:tab/>
      </w:r>
      <w:r w:rsidRPr="00A7016C">
        <w:rPr>
          <w:rFonts w:ascii="Arial" w:eastAsia="MS Mincho" w:hAnsi="Arial" w:cs="Arial"/>
          <w:color w:val="000000"/>
          <w:sz w:val="20"/>
          <w:szCs w:val="20"/>
          <w:lang w:eastAsia="ja-JP"/>
        </w:rPr>
        <w:tab/>
      </w:r>
      <w:r w:rsidRPr="00A7016C">
        <w:rPr>
          <w:rFonts w:ascii="Arial" w:eastAsia="MS Mincho" w:hAnsi="Arial" w:cs="Arial"/>
          <w:color w:val="000000"/>
          <w:sz w:val="20"/>
          <w:szCs w:val="20"/>
          <w:lang w:eastAsia="ja-JP"/>
        </w:rPr>
        <w:tab/>
      </w:r>
    </w:p>
    <w:p w14:paraId="70C76615" w14:textId="77777777" w:rsidR="006F7187" w:rsidRPr="00A7016C" w:rsidRDefault="006F7187" w:rsidP="006F7187">
      <w:pPr>
        <w:tabs>
          <w:tab w:val="left" w:pos="3240"/>
          <w:tab w:val="left" w:pos="3600"/>
          <w:tab w:val="left" w:pos="4680"/>
        </w:tabs>
        <w:spacing w:after="0" w:line="240" w:lineRule="auto"/>
        <w:jc w:val="both"/>
        <w:rPr>
          <w:rFonts w:ascii="Arial" w:eastAsia="MS Mincho" w:hAnsi="Arial" w:cs="Arial"/>
          <w:b/>
          <w:color w:val="000000"/>
          <w:sz w:val="20"/>
          <w:szCs w:val="20"/>
          <w:lang w:eastAsia="ja-JP"/>
        </w:rPr>
      </w:pPr>
      <w:r w:rsidRPr="00A7016C">
        <w:rPr>
          <w:rFonts w:ascii="Arial" w:eastAsia="MS Mincho" w:hAnsi="Arial" w:cs="Arial"/>
          <w:b/>
          <w:color w:val="000000"/>
          <w:sz w:val="20"/>
          <w:szCs w:val="20"/>
          <w:lang w:eastAsia="ja-JP"/>
        </w:rPr>
        <w:t>Indiana Department of Administration</w:t>
      </w:r>
    </w:p>
    <w:p w14:paraId="2CA438C7" w14:textId="77777777" w:rsidR="006F7187" w:rsidRPr="00A7016C" w:rsidRDefault="006F7187" w:rsidP="006F7187">
      <w:pPr>
        <w:tabs>
          <w:tab w:val="left" w:pos="3240"/>
          <w:tab w:val="left" w:pos="3600"/>
          <w:tab w:val="left" w:pos="4680"/>
        </w:tabs>
        <w:spacing w:after="0" w:line="240" w:lineRule="auto"/>
        <w:jc w:val="both"/>
        <w:rPr>
          <w:rFonts w:ascii="Arial" w:eastAsia="MS Mincho" w:hAnsi="Arial" w:cs="Arial"/>
          <w:b/>
          <w:color w:val="000000"/>
          <w:sz w:val="20"/>
          <w:szCs w:val="20"/>
          <w:lang w:eastAsia="ja-JP"/>
        </w:rPr>
      </w:pPr>
    </w:p>
    <w:p w14:paraId="3322FB97"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sz w:val="20"/>
          <w:szCs w:val="20"/>
          <w:u w:val="single"/>
          <w:lang w:eastAsia="ja-JP"/>
        </w:rPr>
      </w:pPr>
      <w:r w:rsidRPr="00A7016C">
        <w:rPr>
          <w:rFonts w:ascii="Arial" w:eastAsia="MS Mincho" w:hAnsi="Arial" w:cs="Arial"/>
          <w:color w:val="000000"/>
          <w:sz w:val="20"/>
          <w:szCs w:val="20"/>
          <w:u w:val="single"/>
          <w:lang w:eastAsia="ja-JP"/>
        </w:rPr>
        <w:tab/>
      </w:r>
      <w:r w:rsidRPr="00A7016C">
        <w:rPr>
          <w:rFonts w:ascii="Arial" w:eastAsia="MS Mincho" w:hAnsi="Arial" w:cs="Arial"/>
          <w:color w:val="000000"/>
          <w:sz w:val="20"/>
          <w:szCs w:val="20"/>
          <w:lang w:eastAsia="ja-JP"/>
        </w:rPr>
        <w:tab/>
      </w:r>
    </w:p>
    <w:p w14:paraId="601AACC4" w14:textId="2647B3CF" w:rsidR="006F7187" w:rsidRPr="00A7016C" w:rsidRDefault="002728F2" w:rsidP="006F7187">
      <w:pPr>
        <w:tabs>
          <w:tab w:val="left" w:pos="4320"/>
          <w:tab w:val="left" w:pos="4680"/>
          <w:tab w:val="left" w:pos="8730"/>
        </w:tabs>
        <w:spacing w:after="0" w:line="240" w:lineRule="auto"/>
        <w:jc w:val="both"/>
        <w:outlineLvl w:val="0"/>
        <w:rPr>
          <w:rFonts w:ascii="Arial" w:eastAsia="MS Mincho" w:hAnsi="Arial" w:cs="Arial"/>
          <w:color w:val="000000"/>
          <w:sz w:val="20"/>
          <w:szCs w:val="20"/>
          <w:lang w:eastAsia="ja-JP"/>
        </w:rPr>
      </w:pPr>
      <w:r>
        <w:rPr>
          <w:rFonts w:ascii="Arial" w:eastAsia="MS Mincho" w:hAnsi="Arial" w:cs="Arial"/>
          <w:color w:val="000000"/>
          <w:sz w:val="20"/>
          <w:szCs w:val="20"/>
          <w:lang w:eastAsia="ja-JP"/>
        </w:rPr>
        <w:t>IDOA</w:t>
      </w:r>
      <w:r w:rsidR="006F7187" w:rsidRPr="00A7016C">
        <w:rPr>
          <w:rFonts w:ascii="Arial" w:eastAsia="MS Mincho" w:hAnsi="Arial" w:cs="Arial"/>
          <w:color w:val="000000"/>
          <w:sz w:val="20"/>
          <w:szCs w:val="20"/>
          <w:lang w:eastAsia="ja-JP"/>
        </w:rPr>
        <w:t xml:space="preserve"> Contract Manager</w:t>
      </w:r>
      <w:r w:rsidR="006F7187" w:rsidRPr="00A7016C">
        <w:rPr>
          <w:rFonts w:ascii="Arial" w:eastAsia="MS Mincho" w:hAnsi="Arial" w:cs="Arial"/>
          <w:color w:val="000000"/>
          <w:sz w:val="20"/>
          <w:szCs w:val="20"/>
          <w:lang w:eastAsia="ja-JP"/>
        </w:rPr>
        <w:tab/>
      </w:r>
      <w:r w:rsidR="006F7187" w:rsidRPr="00A7016C">
        <w:rPr>
          <w:rFonts w:ascii="Arial" w:eastAsia="MS Mincho" w:hAnsi="Arial" w:cs="Arial"/>
          <w:color w:val="000000"/>
          <w:sz w:val="20"/>
          <w:szCs w:val="20"/>
          <w:lang w:eastAsia="ja-JP"/>
        </w:rPr>
        <w:tab/>
      </w:r>
    </w:p>
    <w:p w14:paraId="7A62BE08"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color w:val="000000"/>
          <w:sz w:val="20"/>
          <w:szCs w:val="20"/>
          <w:lang w:eastAsia="ja-JP"/>
        </w:rPr>
      </w:pPr>
    </w:p>
    <w:p w14:paraId="39212926" w14:textId="77777777" w:rsidR="006F7187" w:rsidRPr="00A7016C" w:rsidRDefault="006F7187" w:rsidP="006F7187">
      <w:pPr>
        <w:tabs>
          <w:tab w:val="left" w:pos="4320"/>
          <w:tab w:val="left" w:pos="4680"/>
          <w:tab w:val="left" w:pos="8730"/>
        </w:tabs>
        <w:spacing w:after="0" w:line="240" w:lineRule="auto"/>
        <w:jc w:val="both"/>
        <w:outlineLvl w:val="0"/>
        <w:rPr>
          <w:rFonts w:ascii="Arial" w:eastAsia="MS Mincho" w:hAnsi="Arial" w:cs="Arial"/>
          <w:sz w:val="20"/>
          <w:szCs w:val="20"/>
          <w:lang w:eastAsia="ja-JP"/>
        </w:rPr>
      </w:pPr>
      <w:r w:rsidRPr="00A7016C">
        <w:rPr>
          <w:rFonts w:ascii="Arial" w:eastAsia="MS Mincho" w:hAnsi="Arial" w:cs="Arial"/>
          <w:color w:val="000000"/>
          <w:sz w:val="20"/>
          <w:szCs w:val="20"/>
          <w:lang w:eastAsia="ja-JP"/>
        </w:rPr>
        <w:t>Date:</w:t>
      </w:r>
      <w:r w:rsidRPr="00A7016C">
        <w:rPr>
          <w:rFonts w:ascii="Arial" w:eastAsia="MS Mincho" w:hAnsi="Arial" w:cs="Arial"/>
          <w:color w:val="000000"/>
          <w:sz w:val="20"/>
          <w:szCs w:val="20"/>
          <w:u w:val="single"/>
          <w:lang w:eastAsia="ja-JP"/>
        </w:rPr>
        <w:tab/>
        <w:t xml:space="preserve">   </w:t>
      </w:r>
      <w:r w:rsidRPr="00A7016C">
        <w:rPr>
          <w:rFonts w:ascii="Arial" w:eastAsia="MS Mincho" w:hAnsi="Arial" w:cs="Arial"/>
          <w:color w:val="000000"/>
          <w:sz w:val="20"/>
          <w:szCs w:val="20"/>
          <w:lang w:eastAsia="ja-JP"/>
        </w:rPr>
        <w:tab/>
      </w:r>
    </w:p>
    <w:p w14:paraId="4834748A" w14:textId="77777777" w:rsidR="006F7187" w:rsidRPr="00A7016C" w:rsidRDefault="006F7187" w:rsidP="006F7187">
      <w:pPr>
        <w:spacing w:after="0" w:line="240" w:lineRule="auto"/>
        <w:rPr>
          <w:rFonts w:ascii="Arial" w:eastAsia="MS Mincho" w:hAnsi="Arial" w:cs="Arial"/>
          <w:bCs/>
          <w:lang w:eastAsia="ja-JP"/>
        </w:rPr>
      </w:pPr>
    </w:p>
    <w:p w14:paraId="1F67B4E4" w14:textId="77777777" w:rsidR="006F7187" w:rsidRPr="00A7016C" w:rsidRDefault="006F7187" w:rsidP="006F7187">
      <w:pPr>
        <w:spacing w:after="0" w:line="240" w:lineRule="auto"/>
        <w:rPr>
          <w:rFonts w:ascii="Arial" w:eastAsia="MS Mincho" w:hAnsi="Arial" w:cs="Arial"/>
          <w:bCs/>
          <w:lang w:eastAsia="ja-JP"/>
        </w:rPr>
      </w:pPr>
    </w:p>
    <w:p w14:paraId="689351BD" w14:textId="77777777" w:rsidR="006F7187" w:rsidRPr="00A7016C" w:rsidRDefault="006F7187" w:rsidP="006F7187">
      <w:pPr>
        <w:spacing w:after="0" w:line="240" w:lineRule="auto"/>
        <w:rPr>
          <w:rFonts w:ascii="Arial" w:eastAsia="MS Mincho" w:hAnsi="Arial" w:cs="Arial"/>
          <w:lang w:eastAsia="ja-JP"/>
        </w:rPr>
      </w:pPr>
    </w:p>
    <w:p w14:paraId="76B3A15D" w14:textId="77777777" w:rsidR="006F7187" w:rsidRPr="00D27EAC" w:rsidRDefault="006F7187" w:rsidP="006F7187">
      <w:pPr>
        <w:spacing w:line="240" w:lineRule="auto"/>
        <w:ind w:firstLine="720"/>
        <w:contextualSpacing/>
        <w:jc w:val="both"/>
        <w:rPr>
          <w:rFonts w:ascii="Verdana" w:hAnsi="Verdana"/>
        </w:rPr>
      </w:pPr>
    </w:p>
    <w:p w14:paraId="7E7E2160" w14:textId="6BD4BD1E" w:rsidR="009D3A86" w:rsidRDefault="009D3A86">
      <w:pPr>
        <w:rPr>
          <w:rFonts w:ascii="Times New Roman" w:eastAsia="Times New Roman" w:hAnsi="Times New Roman" w:cs="Times New Roman"/>
        </w:rPr>
      </w:pPr>
    </w:p>
    <w:p w14:paraId="5B68081B" w14:textId="410BD657" w:rsidR="00584962" w:rsidRDefault="00584962">
      <w:pPr>
        <w:rPr>
          <w:rFonts w:ascii="Times New Roman" w:eastAsia="Times New Roman" w:hAnsi="Times New Roman" w:cs="Times New Roman"/>
        </w:rPr>
      </w:pPr>
    </w:p>
    <w:p w14:paraId="69BFFAB8" w14:textId="11933790" w:rsidR="00584962" w:rsidRDefault="00584962">
      <w:pPr>
        <w:rPr>
          <w:rFonts w:ascii="Times New Roman" w:eastAsia="Times New Roman" w:hAnsi="Times New Roman" w:cs="Times New Roman"/>
        </w:rPr>
      </w:pPr>
    </w:p>
    <w:sectPr w:rsidR="00584962">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B5101" w14:textId="77777777" w:rsidR="00071FF1" w:rsidRDefault="00071FF1" w:rsidP="00C96F20">
      <w:pPr>
        <w:spacing w:after="0" w:line="240" w:lineRule="auto"/>
      </w:pPr>
      <w:r>
        <w:separator/>
      </w:r>
    </w:p>
  </w:endnote>
  <w:endnote w:type="continuationSeparator" w:id="0">
    <w:p w14:paraId="3B0CA27B" w14:textId="77777777" w:rsidR="00071FF1" w:rsidRDefault="00071FF1"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29D02EA" w:rsidR="00AA11FE" w:rsidRPr="00C96F20" w:rsidRDefault="001579A3">
    <w:pPr>
      <w:pStyle w:val="Footer"/>
      <w:rPr>
        <w:sz w:val="20"/>
        <w:szCs w:val="20"/>
      </w:rPr>
    </w:pPr>
    <w:r>
      <w:rPr>
        <w:sz w:val="20"/>
        <w:szCs w:val="20"/>
      </w:rPr>
      <w:t>01/2021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1E0E8" w14:textId="77777777" w:rsidR="00071FF1" w:rsidRDefault="00071FF1" w:rsidP="00C96F20">
      <w:pPr>
        <w:spacing w:after="0" w:line="240" w:lineRule="auto"/>
      </w:pPr>
      <w:r>
        <w:separator/>
      </w:r>
    </w:p>
  </w:footnote>
  <w:footnote w:type="continuationSeparator" w:id="0">
    <w:p w14:paraId="660D0B9E" w14:textId="77777777" w:rsidR="00071FF1" w:rsidRDefault="00071FF1"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450"/>
        </w:tabs>
        <w:ind w:left="450" w:hanging="360"/>
      </w:pPr>
    </w:lvl>
  </w:abstractNum>
  <w:abstractNum w:abstractNumId="1" w15:restartNumberingAfterBreak="0">
    <w:nsid w:val="0CEC6BC5"/>
    <w:multiLevelType w:val="hybridMultilevel"/>
    <w:tmpl w:val="625A8AB4"/>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500FE"/>
    <w:multiLevelType w:val="hybridMultilevel"/>
    <w:tmpl w:val="0FA46A4A"/>
    <w:lvl w:ilvl="0" w:tplc="A80C81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B72D58"/>
    <w:multiLevelType w:val="hybridMultilevel"/>
    <w:tmpl w:val="9F26DF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D30E8E"/>
    <w:multiLevelType w:val="multilevel"/>
    <w:tmpl w:val="2BAE28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251A17AE"/>
    <w:multiLevelType w:val="hybridMultilevel"/>
    <w:tmpl w:val="AE28CE6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266476E1"/>
    <w:multiLevelType w:val="hybridMultilevel"/>
    <w:tmpl w:val="274C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8" w15:restartNumberingAfterBreak="0">
    <w:nsid w:val="2A814740"/>
    <w:multiLevelType w:val="hybridMultilevel"/>
    <w:tmpl w:val="2D741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0" w15:restartNumberingAfterBreak="0">
    <w:nsid w:val="2D136C5F"/>
    <w:multiLevelType w:val="multilevel"/>
    <w:tmpl w:val="7728B34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D3762FF"/>
    <w:multiLevelType w:val="hybridMultilevel"/>
    <w:tmpl w:val="CE8438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37D70DC"/>
    <w:multiLevelType w:val="hybridMultilevel"/>
    <w:tmpl w:val="12F495A2"/>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37F5D77"/>
    <w:multiLevelType w:val="hybridMultilevel"/>
    <w:tmpl w:val="2C263A2C"/>
    <w:lvl w:ilvl="0" w:tplc="0409000F">
      <w:start w:val="1"/>
      <w:numFmt w:val="decimal"/>
      <w:lvlText w:val="%1."/>
      <w:lvlJc w:val="left"/>
      <w:pPr>
        <w:ind w:left="1512" w:hanging="360"/>
      </w:pPr>
      <w:rPr>
        <w:b w:val="0"/>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35FC3DD0"/>
    <w:multiLevelType w:val="hybridMultilevel"/>
    <w:tmpl w:val="18C813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16D36B4"/>
    <w:multiLevelType w:val="hybridMultilevel"/>
    <w:tmpl w:val="55040B2C"/>
    <w:lvl w:ilvl="0" w:tplc="0409000F">
      <w:start w:val="1"/>
      <w:numFmt w:val="decimal"/>
      <w:lvlText w:val="%1."/>
      <w:lvlJc w:val="left"/>
      <w:pPr>
        <w:ind w:left="1800" w:hanging="360"/>
      </w:pPr>
      <w:rPr>
        <w:rFonts w:hint="default"/>
      </w:rPr>
    </w:lvl>
    <w:lvl w:ilvl="1" w:tplc="04090017">
      <w:start w:val="1"/>
      <w:numFmt w:val="lowerLetter"/>
      <w:lvlText w:val="%2)"/>
      <w:lvlJc w:val="left"/>
      <w:pPr>
        <w:ind w:left="180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2A508E0"/>
    <w:multiLevelType w:val="hybridMultilevel"/>
    <w:tmpl w:val="E13C6DE2"/>
    <w:lvl w:ilvl="0" w:tplc="099E49F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70253D"/>
    <w:multiLevelType w:val="hybridMultilevel"/>
    <w:tmpl w:val="F0E2BC68"/>
    <w:lvl w:ilvl="0" w:tplc="412480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733A8A"/>
    <w:multiLevelType w:val="hybridMultilevel"/>
    <w:tmpl w:val="9216ED9C"/>
    <w:lvl w:ilvl="0" w:tplc="11F07E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CD2B1E"/>
    <w:multiLevelType w:val="hybridMultilevel"/>
    <w:tmpl w:val="4C34F7F2"/>
    <w:lvl w:ilvl="0" w:tplc="B29CA6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2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5026621"/>
    <w:multiLevelType w:val="hybridMultilevel"/>
    <w:tmpl w:val="97868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60626804"/>
    <w:multiLevelType w:val="hybridMultilevel"/>
    <w:tmpl w:val="260054D8"/>
    <w:lvl w:ilvl="0" w:tplc="38CC6356">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C15347"/>
    <w:multiLevelType w:val="hybridMultilevel"/>
    <w:tmpl w:val="FC42FE76"/>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FC10853"/>
    <w:multiLevelType w:val="hybridMultilevel"/>
    <w:tmpl w:val="14DA623C"/>
    <w:lvl w:ilvl="0" w:tplc="58F41FFA">
      <w:start w:val="1"/>
      <w:numFmt w:val="lowerLetter"/>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6F61550"/>
    <w:multiLevelType w:val="hybridMultilevel"/>
    <w:tmpl w:val="7024934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70839DD"/>
    <w:multiLevelType w:val="hybridMultilevel"/>
    <w:tmpl w:val="30AA317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8FD635C"/>
    <w:multiLevelType w:val="hybridMultilevel"/>
    <w:tmpl w:val="BAD64ED0"/>
    <w:lvl w:ilvl="0" w:tplc="39108E1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9F33566"/>
    <w:multiLevelType w:val="hybridMultilevel"/>
    <w:tmpl w:val="5B343E4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1076902880">
    <w:abstractNumId w:val="24"/>
  </w:num>
  <w:num w:numId="2" w16cid:durableId="887031030">
    <w:abstractNumId w:val="0"/>
  </w:num>
  <w:num w:numId="3" w16cid:durableId="2057005136">
    <w:abstractNumId w:val="7"/>
  </w:num>
  <w:num w:numId="4" w16cid:durableId="734356751">
    <w:abstractNumId w:val="20"/>
  </w:num>
  <w:num w:numId="5" w16cid:durableId="1660814787">
    <w:abstractNumId w:val="9"/>
  </w:num>
  <w:num w:numId="6" w16cid:durableId="1529639726">
    <w:abstractNumId w:val="23"/>
  </w:num>
  <w:num w:numId="7" w16cid:durableId="1794010161">
    <w:abstractNumId w:val="22"/>
  </w:num>
  <w:num w:numId="8" w16cid:durableId="1393190529">
    <w:abstractNumId w:val="17"/>
  </w:num>
  <w:num w:numId="9" w16cid:durableId="679698546">
    <w:abstractNumId w:val="25"/>
  </w:num>
  <w:num w:numId="10" w16cid:durableId="1056858466">
    <w:abstractNumId w:val="4"/>
  </w:num>
  <w:num w:numId="11" w16cid:durableId="864639115">
    <w:abstractNumId w:val="10"/>
  </w:num>
  <w:num w:numId="12" w16cid:durableId="107360898">
    <w:abstractNumId w:val="8"/>
  </w:num>
  <w:num w:numId="13" w16cid:durableId="1798452146">
    <w:abstractNumId w:val="6"/>
  </w:num>
  <w:num w:numId="14" w16cid:durableId="1997033142">
    <w:abstractNumId w:val="14"/>
  </w:num>
  <w:num w:numId="15" w16cid:durableId="2016417436">
    <w:abstractNumId w:val="26"/>
  </w:num>
  <w:num w:numId="16" w16cid:durableId="276832737">
    <w:abstractNumId w:val="16"/>
  </w:num>
  <w:num w:numId="17" w16cid:durableId="1671911926">
    <w:abstractNumId w:val="21"/>
  </w:num>
  <w:num w:numId="18" w16cid:durableId="179858906">
    <w:abstractNumId w:val="28"/>
  </w:num>
  <w:num w:numId="19" w16cid:durableId="316348536">
    <w:abstractNumId w:val="11"/>
  </w:num>
  <w:num w:numId="20" w16cid:durableId="2036466499">
    <w:abstractNumId w:val="19"/>
  </w:num>
  <w:num w:numId="21" w16cid:durableId="1330210618">
    <w:abstractNumId w:val="15"/>
  </w:num>
  <w:num w:numId="22" w16cid:durableId="1681545633">
    <w:abstractNumId w:val="2"/>
  </w:num>
  <w:num w:numId="23" w16cid:durableId="1239631487">
    <w:abstractNumId w:val="1"/>
  </w:num>
  <w:num w:numId="24" w16cid:durableId="1077095732">
    <w:abstractNumId w:val="27"/>
  </w:num>
  <w:num w:numId="25" w16cid:durableId="1349718030">
    <w:abstractNumId w:val="31"/>
  </w:num>
  <w:num w:numId="26" w16cid:durableId="1708411559">
    <w:abstractNumId w:val="13"/>
  </w:num>
  <w:num w:numId="27" w16cid:durableId="733240403">
    <w:abstractNumId w:val="5"/>
  </w:num>
  <w:num w:numId="28" w16cid:durableId="1469012238">
    <w:abstractNumId w:val="18"/>
  </w:num>
  <w:num w:numId="29" w16cid:durableId="1731346578">
    <w:abstractNumId w:val="29"/>
  </w:num>
  <w:num w:numId="30" w16cid:durableId="1921673780">
    <w:abstractNumId w:val="12"/>
  </w:num>
  <w:num w:numId="31" w16cid:durableId="292054037">
    <w:abstractNumId w:val="30"/>
  </w:num>
  <w:num w:numId="32" w16cid:durableId="19022520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0408E"/>
    <w:rsid w:val="0001045E"/>
    <w:rsid w:val="000106A4"/>
    <w:rsid w:val="00021D54"/>
    <w:rsid w:val="00022F99"/>
    <w:rsid w:val="0002776B"/>
    <w:rsid w:val="00030901"/>
    <w:rsid w:val="00034DF7"/>
    <w:rsid w:val="00037656"/>
    <w:rsid w:val="000537DB"/>
    <w:rsid w:val="000543D0"/>
    <w:rsid w:val="0005461B"/>
    <w:rsid w:val="0005674A"/>
    <w:rsid w:val="00071FF1"/>
    <w:rsid w:val="000753A1"/>
    <w:rsid w:val="00087CFF"/>
    <w:rsid w:val="00094DA4"/>
    <w:rsid w:val="000A1B00"/>
    <w:rsid w:val="000A5FFB"/>
    <w:rsid w:val="001004C3"/>
    <w:rsid w:val="00105774"/>
    <w:rsid w:val="0011001C"/>
    <w:rsid w:val="00132D9C"/>
    <w:rsid w:val="00135727"/>
    <w:rsid w:val="0014106E"/>
    <w:rsid w:val="001579A3"/>
    <w:rsid w:val="00162652"/>
    <w:rsid w:val="001739B8"/>
    <w:rsid w:val="00176274"/>
    <w:rsid w:val="001813DA"/>
    <w:rsid w:val="0018230A"/>
    <w:rsid w:val="00187140"/>
    <w:rsid w:val="001920C0"/>
    <w:rsid w:val="00196CC0"/>
    <w:rsid w:val="001A3A92"/>
    <w:rsid w:val="001A7E12"/>
    <w:rsid w:val="001C0E03"/>
    <w:rsid w:val="001C32B7"/>
    <w:rsid w:val="00202E37"/>
    <w:rsid w:val="0020400E"/>
    <w:rsid w:val="00206A95"/>
    <w:rsid w:val="00207A80"/>
    <w:rsid w:val="002114E1"/>
    <w:rsid w:val="00222512"/>
    <w:rsid w:val="0025187C"/>
    <w:rsid w:val="0025381E"/>
    <w:rsid w:val="00260DA0"/>
    <w:rsid w:val="002670E7"/>
    <w:rsid w:val="002728F2"/>
    <w:rsid w:val="00291E2A"/>
    <w:rsid w:val="002A617D"/>
    <w:rsid w:val="002B190C"/>
    <w:rsid w:val="002B66B4"/>
    <w:rsid w:val="002E3E1F"/>
    <w:rsid w:val="002F2B6B"/>
    <w:rsid w:val="00323ED0"/>
    <w:rsid w:val="00342262"/>
    <w:rsid w:val="00342C0D"/>
    <w:rsid w:val="00344D68"/>
    <w:rsid w:val="00345536"/>
    <w:rsid w:val="00370738"/>
    <w:rsid w:val="003875C9"/>
    <w:rsid w:val="0039059E"/>
    <w:rsid w:val="003A027C"/>
    <w:rsid w:val="003A2656"/>
    <w:rsid w:val="003D3C26"/>
    <w:rsid w:val="003E024F"/>
    <w:rsid w:val="003E32A8"/>
    <w:rsid w:val="003E4E84"/>
    <w:rsid w:val="003E6C08"/>
    <w:rsid w:val="003F5E25"/>
    <w:rsid w:val="00406491"/>
    <w:rsid w:val="00413DA7"/>
    <w:rsid w:val="004337D5"/>
    <w:rsid w:val="0044374C"/>
    <w:rsid w:val="00445F9E"/>
    <w:rsid w:val="00454C9E"/>
    <w:rsid w:val="00477AFD"/>
    <w:rsid w:val="00482A2D"/>
    <w:rsid w:val="00497D2B"/>
    <w:rsid w:val="004B543A"/>
    <w:rsid w:val="004C48C7"/>
    <w:rsid w:val="004D718B"/>
    <w:rsid w:val="00506D5C"/>
    <w:rsid w:val="00510893"/>
    <w:rsid w:val="00512F1D"/>
    <w:rsid w:val="0052585E"/>
    <w:rsid w:val="00552254"/>
    <w:rsid w:val="00552EFB"/>
    <w:rsid w:val="00561113"/>
    <w:rsid w:val="00572EFD"/>
    <w:rsid w:val="00573ED0"/>
    <w:rsid w:val="0058218A"/>
    <w:rsid w:val="00584962"/>
    <w:rsid w:val="005B3DEB"/>
    <w:rsid w:val="005C19A8"/>
    <w:rsid w:val="005C65F2"/>
    <w:rsid w:val="005E2BEB"/>
    <w:rsid w:val="005F0D6B"/>
    <w:rsid w:val="005F2A5A"/>
    <w:rsid w:val="00602B87"/>
    <w:rsid w:val="00607119"/>
    <w:rsid w:val="00611680"/>
    <w:rsid w:val="006157BA"/>
    <w:rsid w:val="00617E36"/>
    <w:rsid w:val="00623E6B"/>
    <w:rsid w:val="00642208"/>
    <w:rsid w:val="00657CD7"/>
    <w:rsid w:val="006737FF"/>
    <w:rsid w:val="00674611"/>
    <w:rsid w:val="00675C15"/>
    <w:rsid w:val="00694209"/>
    <w:rsid w:val="006A0226"/>
    <w:rsid w:val="006C3862"/>
    <w:rsid w:val="006C44FC"/>
    <w:rsid w:val="006D706B"/>
    <w:rsid w:val="006E322F"/>
    <w:rsid w:val="006E4F58"/>
    <w:rsid w:val="006F1680"/>
    <w:rsid w:val="006F3B5E"/>
    <w:rsid w:val="006F516E"/>
    <w:rsid w:val="006F7187"/>
    <w:rsid w:val="0071089B"/>
    <w:rsid w:val="007145B5"/>
    <w:rsid w:val="007412B2"/>
    <w:rsid w:val="00744720"/>
    <w:rsid w:val="007645D6"/>
    <w:rsid w:val="00781EB6"/>
    <w:rsid w:val="00782C06"/>
    <w:rsid w:val="007A3C99"/>
    <w:rsid w:val="007D3AD3"/>
    <w:rsid w:val="007F284D"/>
    <w:rsid w:val="007F468B"/>
    <w:rsid w:val="00803D7B"/>
    <w:rsid w:val="00832BC2"/>
    <w:rsid w:val="00833B43"/>
    <w:rsid w:val="00836A59"/>
    <w:rsid w:val="00882921"/>
    <w:rsid w:val="008C0313"/>
    <w:rsid w:val="008C1ADE"/>
    <w:rsid w:val="008E4217"/>
    <w:rsid w:val="008E479F"/>
    <w:rsid w:val="008F7BF8"/>
    <w:rsid w:val="00902E76"/>
    <w:rsid w:val="00915444"/>
    <w:rsid w:val="00922B2E"/>
    <w:rsid w:val="00924E10"/>
    <w:rsid w:val="00946970"/>
    <w:rsid w:val="00955686"/>
    <w:rsid w:val="00960CD4"/>
    <w:rsid w:val="00961AC5"/>
    <w:rsid w:val="00970607"/>
    <w:rsid w:val="00985F5A"/>
    <w:rsid w:val="009B465C"/>
    <w:rsid w:val="009B64EF"/>
    <w:rsid w:val="009C3620"/>
    <w:rsid w:val="009C5E09"/>
    <w:rsid w:val="009D3A86"/>
    <w:rsid w:val="009E4B7D"/>
    <w:rsid w:val="009F30FE"/>
    <w:rsid w:val="00A037A4"/>
    <w:rsid w:val="00A04512"/>
    <w:rsid w:val="00A222CE"/>
    <w:rsid w:val="00A24A94"/>
    <w:rsid w:val="00A31898"/>
    <w:rsid w:val="00A654E9"/>
    <w:rsid w:val="00AA11FE"/>
    <w:rsid w:val="00AA3DDD"/>
    <w:rsid w:val="00AA6E84"/>
    <w:rsid w:val="00AB5242"/>
    <w:rsid w:val="00AB74CC"/>
    <w:rsid w:val="00AD2E37"/>
    <w:rsid w:val="00AD39F3"/>
    <w:rsid w:val="00AE1412"/>
    <w:rsid w:val="00AF3B2B"/>
    <w:rsid w:val="00AF4974"/>
    <w:rsid w:val="00AF5C5B"/>
    <w:rsid w:val="00B37583"/>
    <w:rsid w:val="00B402F4"/>
    <w:rsid w:val="00B45AB4"/>
    <w:rsid w:val="00B460B7"/>
    <w:rsid w:val="00B50BE2"/>
    <w:rsid w:val="00B51514"/>
    <w:rsid w:val="00B53E2B"/>
    <w:rsid w:val="00B668B1"/>
    <w:rsid w:val="00B94D17"/>
    <w:rsid w:val="00BA63B4"/>
    <w:rsid w:val="00BC2701"/>
    <w:rsid w:val="00C05BE2"/>
    <w:rsid w:val="00C06FA2"/>
    <w:rsid w:val="00C162CE"/>
    <w:rsid w:val="00C25290"/>
    <w:rsid w:val="00C27C59"/>
    <w:rsid w:val="00C4070B"/>
    <w:rsid w:val="00C82C5D"/>
    <w:rsid w:val="00C8604D"/>
    <w:rsid w:val="00C96F20"/>
    <w:rsid w:val="00CA1EF0"/>
    <w:rsid w:val="00CB0DB7"/>
    <w:rsid w:val="00CC37D6"/>
    <w:rsid w:val="00CD2E49"/>
    <w:rsid w:val="00CE6A24"/>
    <w:rsid w:val="00CF1009"/>
    <w:rsid w:val="00CF5CA3"/>
    <w:rsid w:val="00D0184B"/>
    <w:rsid w:val="00D16C15"/>
    <w:rsid w:val="00D225EE"/>
    <w:rsid w:val="00D33000"/>
    <w:rsid w:val="00D4146F"/>
    <w:rsid w:val="00D4443D"/>
    <w:rsid w:val="00D515C5"/>
    <w:rsid w:val="00D574E0"/>
    <w:rsid w:val="00D67CFA"/>
    <w:rsid w:val="00D81392"/>
    <w:rsid w:val="00D82AAD"/>
    <w:rsid w:val="00DA3AAA"/>
    <w:rsid w:val="00DC6E9A"/>
    <w:rsid w:val="00DD098D"/>
    <w:rsid w:val="00DD6E50"/>
    <w:rsid w:val="00E008BE"/>
    <w:rsid w:val="00E00CA7"/>
    <w:rsid w:val="00E10ABB"/>
    <w:rsid w:val="00E24805"/>
    <w:rsid w:val="00E2778B"/>
    <w:rsid w:val="00E53E37"/>
    <w:rsid w:val="00E645F4"/>
    <w:rsid w:val="00E93E1F"/>
    <w:rsid w:val="00EA6760"/>
    <w:rsid w:val="00EB306B"/>
    <w:rsid w:val="00EF309B"/>
    <w:rsid w:val="00EF5A47"/>
    <w:rsid w:val="00EF5FC1"/>
    <w:rsid w:val="00F0508A"/>
    <w:rsid w:val="00F143A6"/>
    <w:rsid w:val="00F2585D"/>
    <w:rsid w:val="00F4772B"/>
    <w:rsid w:val="00F72519"/>
    <w:rsid w:val="00F94017"/>
    <w:rsid w:val="00F970EE"/>
    <w:rsid w:val="00FA498D"/>
    <w:rsid w:val="00FB161E"/>
    <w:rsid w:val="00FD5ECE"/>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168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sid w:val="009D3A86"/>
    <w:rPr>
      <w:color w:val="605E5C"/>
      <w:shd w:val="clear" w:color="auto" w:fill="E1DFDD"/>
    </w:rPr>
  </w:style>
  <w:style w:type="table" w:customStyle="1" w:styleId="TableGrid1">
    <w:name w:val="Table Grid1"/>
    <w:basedOn w:val="TableNormal"/>
    <w:next w:val="TableGrid"/>
    <w:uiPriority w:val="39"/>
    <w:rsid w:val="009D3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3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1680"/>
    <w:pPr>
      <w:autoSpaceDE w:val="0"/>
      <w:autoSpaceDN w:val="0"/>
      <w:adjustRightInd w:val="0"/>
      <w:spacing w:after="0" w:line="240" w:lineRule="auto"/>
    </w:pPr>
    <w:rPr>
      <w:rFonts w:ascii="Arial" w:eastAsia="Calibri" w:hAnsi="Arial" w:cs="Arial"/>
      <w:color w:val="000000"/>
      <w:sz w:val="24"/>
      <w:szCs w:val="24"/>
    </w:rPr>
  </w:style>
  <w:style w:type="paragraph" w:customStyle="1" w:styleId="PSNumHeading">
    <w:name w:val="PSNumHeading"/>
    <w:basedOn w:val="Heading1"/>
    <w:autoRedefine/>
    <w:qFormat/>
    <w:rsid w:val="006F1680"/>
    <w:pPr>
      <w:keepLines w:val="0"/>
      <w:numPr>
        <w:numId w:val="17"/>
      </w:numPr>
      <w:spacing w:line="240" w:lineRule="auto"/>
      <w:ind w:left="0" w:firstLine="0"/>
    </w:pPr>
    <w:rPr>
      <w:rFonts w:ascii="Arial" w:eastAsia="MS Mincho" w:hAnsi="Arial" w:cs="Arial"/>
      <w:b/>
      <w:bCs/>
      <w:color w:val="auto"/>
      <w:kern w:val="32"/>
      <w:sz w:val="24"/>
      <w:lang w:eastAsia="ja-JP"/>
    </w:rPr>
  </w:style>
  <w:style w:type="character" w:customStyle="1" w:styleId="Heading1Char">
    <w:name w:val="Heading 1 Char"/>
    <w:basedOn w:val="DefaultParagraphFont"/>
    <w:link w:val="Heading1"/>
    <w:uiPriority w:val="9"/>
    <w:rsid w:val="006F1680"/>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6C44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pub/irs-pdf/p1075.pdf" TargetMode="External"/><Relationship Id="rId13" Type="http://schemas.openxmlformats.org/officeDocument/2006/relationships/hyperlink" Target="http://www.in.gov/idoa/mwbe/payaudit.htm" TargetMode="External"/><Relationship Id="rId18" Type="http://schemas.openxmlformats.org/officeDocument/2006/relationships/hyperlink" Target="mailto:tdavidson@idoa.in.go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 Type="http://schemas.openxmlformats.org/officeDocument/2006/relationships/numbering" Target="numbering.xml"/><Relationship Id="rId16" Type="http://schemas.openxmlformats.org/officeDocument/2006/relationships/hyperlink" Target="mailto:MWBECompliance@idoa.IN.gov"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hyperlink" Target="mailto:MWBECompliance@idoa.IN.gov" TargetMode="External"/><Relationship Id="rId23" Type="http://schemas.openxmlformats.org/officeDocument/2006/relationships/theme" Target="theme/theme1.xml"/><Relationship Id="rId10" Type="http://schemas.openxmlformats.org/officeDocument/2006/relationships/hyperlink" Target="mailto:IndianaVeteransPreference@idoa.IN.gov"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settings" Target="settings.xml"/><Relationship Id="rId9" Type="http://schemas.openxmlformats.org/officeDocument/2006/relationships/hyperlink" Target="http://www.in.gov/ig/" TargetMode="External"/><Relationship Id="rId14" Type="http://schemas.openxmlformats.org/officeDocument/2006/relationships/hyperlink" Target="https://www.in.gov/iot/2394.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3FCB0-4FCD-4664-993F-E26314F32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15112</Words>
  <Characters>86140</Characters>
  <Application>Microsoft Office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2022-08-04T17:10:00Z</dcterms:created>
  <dcterms:modified xsi:type="dcterms:W3CDTF">2022-08-04T18:44:00Z</dcterms:modified>
</cp:coreProperties>
</file>